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9FC4C" w14:textId="77777777" w:rsidR="00F523D1" w:rsidRDefault="00F523D1">
      <w:pPr>
        <w:spacing w:after="0" w:line="240" w:lineRule="auto"/>
        <w:jc w:val="right"/>
        <w:rPr>
          <w:ins w:id="0" w:author="Gabriela" w:date="2023-05-18T10:08:00Z"/>
          <w:rFonts w:ascii="Calibri" w:hAnsi="Calibri" w:cs="Calibri"/>
          <w:b/>
          <w:sz w:val="24"/>
          <w:szCs w:val="24"/>
        </w:rPr>
      </w:pPr>
    </w:p>
    <w:p w14:paraId="2EABB513" w14:textId="1F65F514" w:rsidR="00B54FC5" w:rsidDel="00F523D1" w:rsidRDefault="00BE3929">
      <w:pPr>
        <w:spacing w:after="0" w:line="240" w:lineRule="auto"/>
        <w:rPr>
          <w:del w:id="1" w:author="Gabriela" w:date="2023-05-18T10:10:00Z"/>
          <w:rFonts w:ascii="Calibri" w:hAnsi="Calibri" w:cs="Calibri"/>
          <w:b/>
          <w:sz w:val="24"/>
          <w:szCs w:val="24"/>
        </w:rPr>
      </w:pPr>
      <w:del w:id="2" w:author="Gabriela" w:date="2023-05-18T10:10:00Z">
        <w:r w:rsidRPr="007707C1" w:rsidDel="00F523D1">
          <w:rPr>
            <w:rFonts w:ascii="Calibri" w:hAnsi="Calibri" w:cs="Calibri"/>
            <w:b/>
            <w:sz w:val="24"/>
            <w:szCs w:val="24"/>
            <w:rPrChange w:id="3" w:author="Gabriela" w:date="2023-05-17T22:06:00Z">
              <w:rPr>
                <w:rFonts w:ascii="Trebuchet MS" w:hAnsi="Trebuchet MS"/>
                <w:b/>
                <w:sz w:val="24"/>
                <w:szCs w:val="24"/>
              </w:rPr>
            </w:rPrChange>
          </w:rPr>
          <w:delText xml:space="preserve">ANEXA </w:delText>
        </w:r>
        <w:r w:rsidR="001B2B63" w:rsidRPr="007707C1" w:rsidDel="00F523D1">
          <w:rPr>
            <w:rFonts w:ascii="Calibri" w:hAnsi="Calibri" w:cs="Calibri"/>
            <w:b/>
            <w:sz w:val="24"/>
            <w:szCs w:val="24"/>
            <w:rPrChange w:id="4" w:author="Gabriela" w:date="2023-05-17T22:06:00Z">
              <w:rPr>
                <w:rFonts w:ascii="Trebuchet MS" w:hAnsi="Trebuchet MS"/>
                <w:b/>
                <w:sz w:val="24"/>
                <w:szCs w:val="24"/>
              </w:rPr>
            </w:rPrChange>
          </w:rPr>
          <w:delText xml:space="preserve">NR. </w:delText>
        </w:r>
        <w:r w:rsidRPr="007707C1" w:rsidDel="00F523D1">
          <w:rPr>
            <w:rFonts w:ascii="Calibri" w:hAnsi="Calibri" w:cs="Calibri"/>
            <w:b/>
            <w:sz w:val="24"/>
            <w:szCs w:val="24"/>
            <w:rPrChange w:id="5" w:author="Gabriela" w:date="2023-05-17T22:06:00Z">
              <w:rPr>
                <w:rFonts w:ascii="Trebuchet MS" w:hAnsi="Trebuchet MS"/>
                <w:b/>
                <w:sz w:val="24"/>
                <w:szCs w:val="24"/>
              </w:rPr>
            </w:rPrChange>
          </w:rPr>
          <w:delText xml:space="preserve">3 </w:delText>
        </w:r>
        <w:r w:rsidR="001B2B63" w:rsidRPr="007707C1" w:rsidDel="00F523D1">
          <w:rPr>
            <w:rFonts w:ascii="Calibri" w:hAnsi="Calibri" w:cs="Calibri"/>
            <w:b/>
            <w:bCs/>
            <w:sz w:val="24"/>
            <w:szCs w:val="24"/>
            <w:rPrChange w:id="6" w:author="Gabriela" w:date="2023-05-17T22:06:00Z">
              <w:rPr>
                <w:rFonts w:ascii="Trebuchet MS" w:hAnsi="Trebuchet MS"/>
                <w:b/>
                <w:bCs/>
                <w:sz w:val="24"/>
                <w:szCs w:val="24"/>
              </w:rPr>
            </w:rPrChange>
          </w:rPr>
          <w:delText>la OMIPE  nr. _____</w:delText>
        </w:r>
        <w:r w:rsidR="001B2B63" w:rsidRPr="007707C1" w:rsidDel="00F523D1">
          <w:rPr>
            <w:rFonts w:ascii="Calibri" w:eastAsia="Trebuchet MS" w:hAnsi="Calibri" w:cs="Calibri"/>
            <w:b/>
            <w:sz w:val="24"/>
            <w:szCs w:val="24"/>
            <w:rPrChange w:id="7" w:author="Gabriela" w:date="2023-05-17T22:06:00Z">
              <w:rPr>
                <w:rFonts w:ascii="Times New Roman" w:eastAsia="Trebuchet MS" w:hAnsi="Times New Roman" w:cs="Times New Roman"/>
                <w:b/>
              </w:rPr>
            </w:rPrChange>
          </w:rPr>
          <w:delText xml:space="preserve"> </w:delText>
        </w:r>
      </w:del>
    </w:p>
    <w:p w14:paraId="2577CA39" w14:textId="77777777" w:rsidR="00F523D1" w:rsidRPr="007707C1" w:rsidRDefault="00F523D1">
      <w:pPr>
        <w:spacing w:after="0" w:line="240" w:lineRule="auto"/>
        <w:jc w:val="right"/>
        <w:rPr>
          <w:ins w:id="8" w:author="Gabriela" w:date="2023-05-18T10:10:00Z"/>
          <w:rFonts w:ascii="Calibri" w:eastAsia="Trebuchet MS" w:hAnsi="Calibri" w:cs="Calibri"/>
          <w:b/>
          <w:sz w:val="24"/>
          <w:szCs w:val="24"/>
          <w:rPrChange w:id="9" w:author="Gabriela" w:date="2023-05-17T22:06:00Z">
            <w:rPr>
              <w:ins w:id="10" w:author="Gabriela" w:date="2023-05-18T10:10:00Z"/>
              <w:rFonts w:ascii="Times New Roman" w:eastAsia="Trebuchet MS" w:hAnsi="Times New Roman" w:cs="Times New Roman"/>
              <w:b/>
            </w:rPr>
          </w:rPrChange>
        </w:rPr>
      </w:pPr>
    </w:p>
    <w:p w14:paraId="5F3CDC7E" w14:textId="6C8EB104" w:rsidR="00B54FC5" w:rsidRPr="00E326D5" w:rsidDel="00F523D1" w:rsidRDefault="00B54FC5">
      <w:pPr>
        <w:spacing w:after="0" w:line="240" w:lineRule="auto"/>
        <w:jc w:val="right"/>
        <w:rPr>
          <w:del w:id="11" w:author="Gabriela" w:date="2023-05-18T10:10:00Z"/>
          <w:rFonts w:ascii="Calibri" w:hAnsi="Calibri" w:cs="Calibri"/>
          <w:b/>
          <w:bCs/>
          <w:sz w:val="24"/>
          <w:szCs w:val="24"/>
          <w:rPrChange w:id="12" w:author="Cristina" w:date="2023-05-19T13:31:00Z">
            <w:rPr>
              <w:del w:id="13" w:author="Gabriela" w:date="2023-05-18T10:10:00Z"/>
              <w:rFonts w:ascii="Trebuchet MS" w:hAnsi="Trebuchet MS"/>
              <w:b/>
              <w:bCs/>
              <w:sz w:val="24"/>
              <w:szCs w:val="24"/>
            </w:rPr>
          </w:rPrChange>
        </w:rPr>
      </w:pPr>
    </w:p>
    <w:p w14:paraId="7E0E8BDA" w14:textId="1752C2A3" w:rsidR="00694857" w:rsidRPr="00E326D5" w:rsidDel="00F523D1" w:rsidRDefault="001B2B63" w:rsidP="00B54FC5">
      <w:pPr>
        <w:spacing w:after="0" w:line="240" w:lineRule="auto"/>
        <w:jc w:val="center"/>
        <w:rPr>
          <w:del w:id="14" w:author="Gabriela" w:date="2023-05-18T10:10:00Z"/>
          <w:rFonts w:ascii="Calibri" w:hAnsi="Calibri" w:cs="Calibri"/>
          <w:b/>
          <w:sz w:val="24"/>
          <w:szCs w:val="24"/>
          <w:rPrChange w:id="15" w:author="Cristina" w:date="2023-05-19T13:31:00Z">
            <w:rPr>
              <w:del w:id="16" w:author="Gabriela" w:date="2023-05-18T10:10:00Z"/>
              <w:rFonts w:ascii="Trebuchet MS" w:hAnsi="Trebuchet MS"/>
              <w:b/>
              <w:sz w:val="24"/>
              <w:szCs w:val="24"/>
            </w:rPr>
          </w:rPrChange>
        </w:rPr>
      </w:pPr>
      <w:del w:id="17" w:author="Gabriela" w:date="2023-05-18T10:10:00Z">
        <w:r w:rsidRPr="00E326D5" w:rsidDel="00F523D1">
          <w:rPr>
            <w:rFonts w:ascii="Calibri" w:hAnsi="Calibri" w:cs="Calibri"/>
            <w:b/>
            <w:sz w:val="24"/>
            <w:szCs w:val="24"/>
            <w:rPrChange w:id="18" w:author="Cristina" w:date="2023-05-19T13:31:00Z">
              <w:rPr>
                <w:rFonts w:ascii="Trebuchet MS" w:hAnsi="Trebuchet MS"/>
                <w:b/>
                <w:sz w:val="24"/>
                <w:szCs w:val="24"/>
              </w:rPr>
            </w:rPrChange>
          </w:rPr>
          <w:delText xml:space="preserve">FORMATUL ȘI STRUCTURA CADRU </w:delText>
        </w:r>
        <w:r w:rsidR="00B54FC5" w:rsidRPr="00E326D5" w:rsidDel="00F523D1">
          <w:rPr>
            <w:rFonts w:ascii="Calibri" w:hAnsi="Calibri" w:cs="Calibri"/>
            <w:b/>
            <w:sz w:val="24"/>
            <w:szCs w:val="24"/>
            <w:rPrChange w:id="19" w:author="Cristina" w:date="2023-05-19T13:31:00Z">
              <w:rPr>
                <w:rFonts w:ascii="Trebuchet MS" w:hAnsi="Trebuchet MS"/>
                <w:b/>
                <w:sz w:val="24"/>
                <w:szCs w:val="24"/>
              </w:rPr>
            </w:rPrChange>
          </w:rPr>
          <w:delText>AL</w:delText>
        </w:r>
        <w:r w:rsidR="00345E9B" w:rsidRPr="00E326D5" w:rsidDel="00F523D1">
          <w:rPr>
            <w:rFonts w:ascii="Calibri" w:hAnsi="Calibri" w:cs="Calibri"/>
            <w:b/>
            <w:sz w:val="24"/>
            <w:szCs w:val="24"/>
            <w:rPrChange w:id="20" w:author="Cristina" w:date="2023-05-19T13:31:00Z">
              <w:rPr>
                <w:rFonts w:ascii="Trebuchet MS" w:hAnsi="Trebuchet MS"/>
                <w:b/>
                <w:sz w:val="24"/>
                <w:szCs w:val="24"/>
              </w:rPr>
            </w:rPrChange>
          </w:rPr>
          <w:delText>E</w:delText>
        </w:r>
        <w:r w:rsidR="00B54FC5" w:rsidRPr="00E326D5" w:rsidDel="00F523D1">
          <w:rPr>
            <w:rFonts w:ascii="Calibri" w:hAnsi="Calibri" w:cs="Calibri"/>
            <w:b/>
            <w:sz w:val="24"/>
            <w:szCs w:val="24"/>
            <w:rPrChange w:id="21" w:author="Cristina" w:date="2023-05-19T13:31:00Z">
              <w:rPr>
                <w:rFonts w:ascii="Trebuchet MS" w:hAnsi="Trebuchet MS"/>
                <w:b/>
                <w:sz w:val="24"/>
                <w:szCs w:val="24"/>
              </w:rPr>
            </w:rPrChange>
          </w:rPr>
          <w:delText xml:space="preserve"> DECLARAȚIEI UNICE</w:delText>
        </w:r>
      </w:del>
    </w:p>
    <w:p w14:paraId="1C418679" w14:textId="5D019EE3" w:rsidR="00B54FC5" w:rsidRPr="00E326D5" w:rsidDel="00F523D1" w:rsidRDefault="00B54FC5">
      <w:pPr>
        <w:spacing w:after="0" w:line="240" w:lineRule="auto"/>
        <w:rPr>
          <w:del w:id="22" w:author="Gabriela" w:date="2023-05-18T10:10:00Z"/>
          <w:rFonts w:ascii="Calibri" w:hAnsi="Calibri" w:cs="Calibri"/>
          <w:b/>
          <w:sz w:val="24"/>
          <w:szCs w:val="24"/>
          <w:rPrChange w:id="23" w:author="Cristina" w:date="2023-05-19T13:31:00Z">
            <w:rPr>
              <w:del w:id="24" w:author="Gabriela" w:date="2023-05-18T10:10:00Z"/>
              <w:rFonts w:ascii="Trebuchet MS" w:hAnsi="Trebuchet MS"/>
              <w:sz w:val="24"/>
              <w:szCs w:val="24"/>
            </w:rPr>
          </w:rPrChange>
        </w:rPr>
      </w:pPr>
      <w:bookmarkStart w:id="25" w:name="_Hlk131884682"/>
    </w:p>
    <w:p w14:paraId="0F181F63" w14:textId="21251C56" w:rsidR="00694857" w:rsidRPr="00E326D5" w:rsidRDefault="002F6292">
      <w:pPr>
        <w:spacing w:after="0" w:line="240" w:lineRule="auto"/>
        <w:rPr>
          <w:rFonts w:ascii="Calibri" w:hAnsi="Calibri" w:cs="Calibri"/>
          <w:b/>
          <w:sz w:val="24"/>
          <w:szCs w:val="24"/>
          <w:rPrChange w:id="26" w:author="Cristina" w:date="2023-05-19T13:31:00Z">
            <w:rPr>
              <w:rFonts w:ascii="Trebuchet MS" w:hAnsi="Trebuchet MS"/>
              <w:sz w:val="24"/>
              <w:szCs w:val="24"/>
            </w:rPr>
          </w:rPrChange>
        </w:rPr>
      </w:pPr>
      <w:del w:id="27" w:author="Cristina" w:date="2023-05-19T13:31:00Z">
        <w:r w:rsidRPr="00E326D5" w:rsidDel="00E326D5">
          <w:rPr>
            <w:rFonts w:ascii="Calibri" w:hAnsi="Calibri" w:cs="Calibri"/>
            <w:b/>
            <w:sz w:val="24"/>
            <w:szCs w:val="24"/>
            <w:rPrChange w:id="28" w:author="Cristina" w:date="2023-05-19T13:31:00Z">
              <w:rPr>
                <w:rFonts w:ascii="Trebuchet MS" w:hAnsi="Trebuchet MS"/>
                <w:sz w:val="24"/>
                <w:szCs w:val="24"/>
              </w:rPr>
            </w:rPrChange>
          </w:rPr>
          <w:delText xml:space="preserve">Program: </w:delText>
        </w:r>
      </w:del>
      <w:del w:id="29" w:author="Cristina" w:date="2023-05-19T13:30:00Z">
        <w:r w:rsidRPr="00E326D5" w:rsidDel="00AF7FBF">
          <w:rPr>
            <w:rFonts w:ascii="Calibri" w:hAnsi="Calibri" w:cs="Calibri"/>
            <w:b/>
            <w:sz w:val="24"/>
            <w:szCs w:val="24"/>
            <w:highlight w:val="lightGray"/>
            <w:rPrChange w:id="30" w:author="Cristina" w:date="2023-05-19T13:31:00Z">
              <w:rPr>
                <w:rFonts w:ascii="Trebuchet MS" w:hAnsi="Trebuchet MS"/>
                <w:sz w:val="24"/>
                <w:szCs w:val="24"/>
                <w:highlight w:val="lightGray"/>
              </w:rPr>
            </w:rPrChange>
          </w:rPr>
          <w:delText>&lt;program&gt;</w:delText>
        </w:r>
      </w:del>
      <w:ins w:id="31" w:author="Cristina" w:date="2023-05-19T13:30:00Z">
        <w:r w:rsidR="00AF7FBF" w:rsidRPr="00E326D5">
          <w:rPr>
            <w:rFonts w:ascii="Calibri" w:hAnsi="Calibri" w:cs="Calibri"/>
            <w:b/>
            <w:sz w:val="24"/>
            <w:szCs w:val="24"/>
            <w:rPrChange w:id="32" w:author="Cristina" w:date="2023-05-19T13:31:00Z">
              <w:rPr>
                <w:rFonts w:ascii="Calibri" w:hAnsi="Calibri" w:cs="Calibri"/>
                <w:sz w:val="24"/>
                <w:szCs w:val="24"/>
              </w:rPr>
            </w:rPrChange>
          </w:rPr>
          <w:t>Program</w:t>
        </w:r>
      </w:ins>
      <w:ins w:id="33" w:author="Cristina" w:date="2023-05-19T13:31:00Z">
        <w:r w:rsidR="00E326D5">
          <w:rPr>
            <w:rFonts w:ascii="Calibri" w:hAnsi="Calibri" w:cs="Calibri"/>
            <w:b/>
            <w:sz w:val="24"/>
            <w:szCs w:val="24"/>
          </w:rPr>
          <w:t>ul</w:t>
        </w:r>
      </w:ins>
      <w:ins w:id="34" w:author="Cristina" w:date="2023-05-19T13:30:00Z">
        <w:r w:rsidR="00AF7FBF" w:rsidRPr="00E326D5">
          <w:rPr>
            <w:rFonts w:ascii="Calibri" w:hAnsi="Calibri" w:cs="Calibri"/>
            <w:b/>
            <w:sz w:val="24"/>
            <w:szCs w:val="24"/>
            <w:rPrChange w:id="35" w:author="Cristina" w:date="2023-05-19T13:31:00Z">
              <w:rPr>
                <w:rFonts w:ascii="Calibri" w:hAnsi="Calibri" w:cs="Calibri"/>
                <w:sz w:val="24"/>
                <w:szCs w:val="24"/>
              </w:rPr>
            </w:rPrChange>
          </w:rPr>
          <w:t xml:space="preserve"> </w:t>
        </w:r>
      </w:ins>
      <w:ins w:id="36" w:author="Cristina" w:date="2023-05-19T13:31:00Z">
        <w:r w:rsidR="00E326D5">
          <w:rPr>
            <w:rFonts w:ascii="Calibri" w:hAnsi="Calibri" w:cs="Calibri"/>
            <w:b/>
            <w:sz w:val="24"/>
            <w:szCs w:val="24"/>
          </w:rPr>
          <w:t>R</w:t>
        </w:r>
      </w:ins>
      <w:ins w:id="37" w:author="Cristina" w:date="2023-05-19T13:30:00Z">
        <w:r w:rsidR="00AF7FBF" w:rsidRPr="00E326D5">
          <w:rPr>
            <w:rFonts w:ascii="Calibri" w:hAnsi="Calibri" w:cs="Calibri"/>
            <w:b/>
            <w:sz w:val="24"/>
            <w:szCs w:val="24"/>
            <w:rPrChange w:id="38" w:author="Cristina" w:date="2023-05-19T13:31:00Z">
              <w:rPr>
                <w:rFonts w:ascii="Calibri" w:hAnsi="Calibri" w:cs="Calibri"/>
                <w:sz w:val="24"/>
                <w:szCs w:val="24"/>
              </w:rPr>
            </w:rPrChange>
          </w:rPr>
          <w:t>egional Sud-Est</w:t>
        </w:r>
      </w:ins>
    </w:p>
    <w:p w14:paraId="2B78CFBD" w14:textId="6E779DAE" w:rsidR="00694857" w:rsidRPr="00E326D5" w:rsidDel="003F4BA7" w:rsidRDefault="003F4BA7">
      <w:pPr>
        <w:spacing w:after="0" w:line="240" w:lineRule="auto"/>
        <w:rPr>
          <w:del w:id="39" w:author="Cristina" w:date="2023-05-19T13:30:00Z"/>
          <w:rFonts w:ascii="Calibri" w:hAnsi="Calibri" w:cs="Calibri"/>
          <w:b/>
          <w:sz w:val="24"/>
          <w:szCs w:val="24"/>
          <w:rPrChange w:id="40" w:author="Cristina" w:date="2023-05-19T13:31:00Z">
            <w:rPr>
              <w:del w:id="41" w:author="Cristina" w:date="2023-05-19T13:30:00Z"/>
              <w:rFonts w:ascii="Calibri" w:hAnsi="Calibri" w:cs="Calibri"/>
              <w:sz w:val="24"/>
              <w:szCs w:val="24"/>
            </w:rPr>
          </w:rPrChange>
        </w:rPr>
      </w:pPr>
      <w:ins w:id="42" w:author="Cristina" w:date="2023-05-19T13:30:00Z">
        <w:r w:rsidRPr="00E326D5">
          <w:rPr>
            <w:rFonts w:ascii="Calibri" w:hAnsi="Calibri" w:cs="Calibri"/>
            <w:b/>
            <w:sz w:val="24"/>
            <w:szCs w:val="24"/>
            <w:rPrChange w:id="43" w:author="Cristina" w:date="2023-05-19T13:31:00Z">
              <w:rPr>
                <w:rFonts w:ascii="Calibri" w:hAnsi="Calibri" w:cs="Calibri"/>
                <w:sz w:val="24"/>
                <w:szCs w:val="24"/>
              </w:rPr>
            </w:rPrChange>
          </w:rPr>
          <w:t>Prioritatea 4 - O regiune accesibilă</w:t>
        </w:r>
      </w:ins>
      <w:del w:id="44" w:author="Cristina" w:date="2023-05-19T13:30:00Z">
        <w:r w:rsidR="002F6292" w:rsidRPr="00E326D5" w:rsidDel="003F4BA7">
          <w:rPr>
            <w:rFonts w:ascii="Calibri" w:hAnsi="Calibri" w:cs="Calibri"/>
            <w:b/>
            <w:sz w:val="24"/>
            <w:szCs w:val="24"/>
            <w:rPrChange w:id="45" w:author="Cristina" w:date="2023-05-19T13:31:00Z">
              <w:rPr>
                <w:rFonts w:ascii="Trebuchet MS" w:hAnsi="Trebuchet MS"/>
                <w:sz w:val="24"/>
                <w:szCs w:val="24"/>
              </w:rPr>
            </w:rPrChange>
          </w:rPr>
          <w:delText xml:space="preserve">Prioritate: </w:delText>
        </w:r>
        <w:r w:rsidR="002F6292" w:rsidRPr="00E326D5" w:rsidDel="003F4BA7">
          <w:rPr>
            <w:rFonts w:ascii="Calibri" w:hAnsi="Calibri" w:cs="Calibri"/>
            <w:b/>
            <w:sz w:val="24"/>
            <w:szCs w:val="24"/>
            <w:highlight w:val="lightGray"/>
            <w:rPrChange w:id="46" w:author="Cristina" w:date="2023-05-19T13:31:00Z">
              <w:rPr>
                <w:rFonts w:ascii="Trebuchet MS" w:hAnsi="Trebuchet MS"/>
                <w:sz w:val="24"/>
                <w:szCs w:val="24"/>
                <w:highlight w:val="lightGray"/>
              </w:rPr>
            </w:rPrChange>
          </w:rPr>
          <w:delText>&lt;prioritate&gt;</w:delText>
        </w:r>
      </w:del>
    </w:p>
    <w:p w14:paraId="7DE9081B" w14:textId="77777777" w:rsidR="003F4BA7" w:rsidRPr="00E326D5" w:rsidRDefault="003F4BA7">
      <w:pPr>
        <w:spacing w:after="0" w:line="240" w:lineRule="auto"/>
        <w:rPr>
          <w:ins w:id="47" w:author="Cristina" w:date="2023-05-19T13:30:00Z"/>
          <w:rFonts w:ascii="Calibri" w:hAnsi="Calibri" w:cs="Calibri"/>
          <w:b/>
          <w:sz w:val="24"/>
          <w:szCs w:val="24"/>
          <w:rPrChange w:id="48" w:author="Cristina" w:date="2023-05-19T13:31:00Z">
            <w:rPr>
              <w:ins w:id="49" w:author="Cristina" w:date="2023-05-19T13:30:00Z"/>
              <w:rFonts w:ascii="Trebuchet MS" w:hAnsi="Trebuchet MS"/>
              <w:sz w:val="24"/>
              <w:szCs w:val="24"/>
            </w:rPr>
          </w:rPrChange>
        </w:rPr>
      </w:pPr>
    </w:p>
    <w:p w14:paraId="54C65708" w14:textId="3CDE85F7" w:rsidR="00694857" w:rsidRPr="00E326D5" w:rsidRDefault="002F6292">
      <w:pPr>
        <w:spacing w:after="0" w:line="240" w:lineRule="auto"/>
        <w:rPr>
          <w:rFonts w:ascii="Calibri" w:hAnsi="Calibri" w:cs="Calibri"/>
          <w:b/>
          <w:sz w:val="24"/>
          <w:szCs w:val="24"/>
          <w:rPrChange w:id="50" w:author="Cristina" w:date="2023-05-19T13:31:00Z">
            <w:rPr>
              <w:rFonts w:ascii="Trebuchet MS" w:hAnsi="Trebuchet MS"/>
              <w:sz w:val="24"/>
              <w:szCs w:val="24"/>
            </w:rPr>
          </w:rPrChange>
        </w:rPr>
      </w:pPr>
      <w:r w:rsidRPr="00E326D5">
        <w:rPr>
          <w:rFonts w:ascii="Calibri" w:hAnsi="Calibri" w:cs="Calibri"/>
          <w:b/>
          <w:sz w:val="24"/>
          <w:szCs w:val="24"/>
          <w:rPrChange w:id="51" w:author="Cristina" w:date="2023-05-19T13:31:00Z">
            <w:rPr>
              <w:rFonts w:ascii="Trebuchet MS" w:hAnsi="Trebuchet MS"/>
              <w:sz w:val="24"/>
              <w:szCs w:val="24"/>
            </w:rPr>
          </w:rPrChange>
        </w:rPr>
        <w:t>Obiectiv specific</w:t>
      </w:r>
      <w:ins w:id="52" w:author="Cristina" w:date="2023-05-19T13:30:00Z">
        <w:r w:rsidR="003F4BA7" w:rsidRPr="00E326D5">
          <w:rPr>
            <w:rFonts w:ascii="Calibri" w:hAnsi="Calibri" w:cs="Calibri"/>
            <w:b/>
            <w:sz w:val="24"/>
            <w:szCs w:val="24"/>
            <w:rPrChange w:id="53" w:author="Cristina" w:date="2023-05-19T13:31:00Z">
              <w:rPr>
                <w:rFonts w:ascii="Calibri" w:hAnsi="Calibri" w:cs="Calibri"/>
                <w:sz w:val="24"/>
                <w:szCs w:val="24"/>
              </w:rPr>
            </w:rPrChange>
          </w:rPr>
          <w:t xml:space="preserve"> 3.2 - Dezvoltarea și creșterea unei mobilități naționale, regionale și locale durabile, reziliente la schimbările climatice, inteligente și intermodale, inclusiv îmbunătățirea accesului la TEN-T și a mobilității transfrontaliere</w:t>
        </w:r>
      </w:ins>
      <w:del w:id="54" w:author="Cristina" w:date="2023-05-19T13:30:00Z">
        <w:r w:rsidRPr="00E326D5" w:rsidDel="003F4BA7">
          <w:rPr>
            <w:rFonts w:ascii="Calibri" w:hAnsi="Calibri" w:cs="Calibri"/>
            <w:b/>
            <w:sz w:val="24"/>
            <w:szCs w:val="24"/>
            <w:rPrChange w:id="55" w:author="Cristina" w:date="2023-05-19T13:31:00Z">
              <w:rPr>
                <w:rFonts w:ascii="Trebuchet MS" w:hAnsi="Trebuchet MS"/>
                <w:sz w:val="24"/>
                <w:szCs w:val="24"/>
              </w:rPr>
            </w:rPrChange>
          </w:rPr>
          <w:delText xml:space="preserve">: </w:delText>
        </w:r>
        <w:r w:rsidRPr="00E326D5" w:rsidDel="003F4BA7">
          <w:rPr>
            <w:rFonts w:ascii="Calibri" w:hAnsi="Calibri" w:cs="Calibri"/>
            <w:b/>
            <w:sz w:val="24"/>
            <w:szCs w:val="24"/>
            <w:highlight w:val="lightGray"/>
            <w:rPrChange w:id="56" w:author="Cristina" w:date="2023-05-19T13:31:00Z">
              <w:rPr>
                <w:rFonts w:ascii="Trebuchet MS" w:hAnsi="Trebuchet MS"/>
                <w:sz w:val="24"/>
                <w:szCs w:val="24"/>
                <w:highlight w:val="lightGray"/>
              </w:rPr>
            </w:rPrChange>
          </w:rPr>
          <w:delText>&lt;obiectivSpecific&gt;</w:delText>
        </w:r>
      </w:del>
    </w:p>
    <w:p w14:paraId="2E74BADA" w14:textId="77777777" w:rsidR="003F4BA7" w:rsidRPr="00E326D5" w:rsidRDefault="002F6292" w:rsidP="003F4BA7">
      <w:pPr>
        <w:spacing w:after="0" w:line="240" w:lineRule="auto"/>
        <w:rPr>
          <w:ins w:id="57" w:author="Cristina" w:date="2023-05-19T13:30:00Z"/>
          <w:rFonts w:ascii="Calibri" w:hAnsi="Calibri" w:cs="Calibri"/>
          <w:b/>
          <w:sz w:val="24"/>
          <w:szCs w:val="24"/>
          <w:rPrChange w:id="58" w:author="Cristina" w:date="2023-05-19T13:31:00Z">
            <w:rPr>
              <w:ins w:id="59" w:author="Cristina" w:date="2023-05-19T13:30:00Z"/>
              <w:rFonts w:ascii="Calibri" w:hAnsi="Calibri" w:cs="Calibri"/>
              <w:sz w:val="24"/>
              <w:szCs w:val="24"/>
            </w:rPr>
          </w:rPrChange>
        </w:rPr>
      </w:pPr>
      <w:r w:rsidRPr="00E326D5">
        <w:rPr>
          <w:rFonts w:ascii="Calibri" w:hAnsi="Calibri" w:cs="Calibri"/>
          <w:b/>
          <w:sz w:val="24"/>
          <w:szCs w:val="24"/>
          <w:rPrChange w:id="60" w:author="Cristina" w:date="2023-05-19T13:31:00Z">
            <w:rPr>
              <w:rFonts w:ascii="Trebuchet MS" w:hAnsi="Trebuchet MS"/>
              <w:sz w:val="24"/>
              <w:szCs w:val="24"/>
            </w:rPr>
          </w:rPrChange>
        </w:rPr>
        <w:t xml:space="preserve">Apel de proiecte: </w:t>
      </w:r>
      <w:ins w:id="61" w:author="Cristina" w:date="2023-05-19T13:30:00Z">
        <w:r w:rsidR="003F4BA7" w:rsidRPr="00E326D5">
          <w:rPr>
            <w:rFonts w:ascii="Calibri" w:hAnsi="Calibri" w:cs="Calibri"/>
            <w:b/>
            <w:sz w:val="24"/>
            <w:szCs w:val="24"/>
            <w:rPrChange w:id="62" w:author="Cristina" w:date="2023-05-19T13:31:00Z">
              <w:rPr>
                <w:rFonts w:ascii="Calibri" w:hAnsi="Calibri" w:cs="Calibri"/>
                <w:sz w:val="24"/>
                <w:szCs w:val="24"/>
              </w:rPr>
            </w:rPrChange>
          </w:rPr>
          <w:t>Reabilitărea și modernizarea infrastructurii rutiere de importanță regională</w:t>
        </w:r>
      </w:ins>
    </w:p>
    <w:p w14:paraId="5805B1C9" w14:textId="4F310EB7" w:rsidR="00694857" w:rsidRPr="00E326D5" w:rsidRDefault="003F4BA7" w:rsidP="003F4BA7">
      <w:pPr>
        <w:spacing w:after="0" w:line="240" w:lineRule="auto"/>
        <w:rPr>
          <w:rFonts w:ascii="Calibri" w:hAnsi="Calibri" w:cs="Calibri"/>
          <w:b/>
          <w:sz w:val="24"/>
          <w:szCs w:val="24"/>
          <w:highlight w:val="lightGray"/>
          <w:rPrChange w:id="63" w:author="Cristina" w:date="2023-05-19T13:31:00Z">
            <w:rPr>
              <w:rFonts w:ascii="Trebuchet MS" w:hAnsi="Trebuchet MS"/>
              <w:sz w:val="24"/>
              <w:szCs w:val="24"/>
              <w:highlight w:val="lightGray"/>
            </w:rPr>
          </w:rPrChange>
        </w:rPr>
      </w:pPr>
      <w:ins w:id="64" w:author="Cristina" w:date="2023-05-19T13:30:00Z">
        <w:r w:rsidRPr="00E326D5">
          <w:rPr>
            <w:rFonts w:ascii="Calibri" w:hAnsi="Calibri" w:cs="Calibri"/>
            <w:b/>
            <w:sz w:val="24"/>
            <w:szCs w:val="24"/>
            <w:rPrChange w:id="65" w:author="Cristina" w:date="2023-05-19T13:31:00Z">
              <w:rPr>
                <w:rFonts w:ascii="Calibri" w:hAnsi="Calibri" w:cs="Calibri"/>
                <w:sz w:val="24"/>
                <w:szCs w:val="24"/>
              </w:rPr>
            </w:rPrChange>
          </w:rPr>
          <w:t>pentru asigurarea conectivității la rețeaua TEN-T</w:t>
        </w:r>
      </w:ins>
      <w:del w:id="66" w:author="Cristina" w:date="2023-05-19T13:30:00Z">
        <w:r w:rsidR="002F6292" w:rsidRPr="00E326D5" w:rsidDel="003F4BA7">
          <w:rPr>
            <w:rFonts w:ascii="Calibri" w:hAnsi="Calibri" w:cs="Calibri"/>
            <w:b/>
            <w:sz w:val="24"/>
            <w:szCs w:val="24"/>
            <w:highlight w:val="lightGray"/>
            <w:rPrChange w:id="67" w:author="Cristina" w:date="2023-05-19T13:31:00Z">
              <w:rPr>
                <w:rFonts w:ascii="Trebuchet MS" w:hAnsi="Trebuchet MS"/>
                <w:sz w:val="24"/>
                <w:szCs w:val="24"/>
                <w:highlight w:val="lightGray"/>
              </w:rPr>
            </w:rPrChange>
          </w:rPr>
          <w:delText>&lt;titlu</w:delText>
        </w:r>
        <w:r w:rsidR="00F849A4" w:rsidRPr="00E326D5" w:rsidDel="003F4BA7">
          <w:rPr>
            <w:rFonts w:ascii="Calibri" w:hAnsi="Calibri" w:cs="Calibri"/>
            <w:b/>
            <w:sz w:val="24"/>
            <w:szCs w:val="24"/>
            <w:highlight w:val="lightGray"/>
            <w:rPrChange w:id="68" w:author="Cristina" w:date="2023-05-19T13:31:00Z">
              <w:rPr>
                <w:rFonts w:ascii="Trebuchet MS" w:hAnsi="Trebuchet MS"/>
                <w:sz w:val="24"/>
                <w:szCs w:val="24"/>
                <w:highlight w:val="lightGray"/>
              </w:rPr>
            </w:rPrChange>
          </w:rPr>
          <w:delText xml:space="preserve"> </w:delText>
        </w:r>
        <w:r w:rsidR="002F6292" w:rsidRPr="00E326D5" w:rsidDel="003F4BA7">
          <w:rPr>
            <w:rFonts w:ascii="Calibri" w:hAnsi="Calibri" w:cs="Calibri"/>
            <w:b/>
            <w:sz w:val="24"/>
            <w:szCs w:val="24"/>
            <w:highlight w:val="lightGray"/>
            <w:rPrChange w:id="69" w:author="Cristina" w:date="2023-05-19T13:31:00Z">
              <w:rPr>
                <w:rFonts w:ascii="Trebuchet MS" w:hAnsi="Trebuchet MS"/>
                <w:sz w:val="24"/>
                <w:szCs w:val="24"/>
                <w:highlight w:val="lightGray"/>
              </w:rPr>
            </w:rPrChange>
          </w:rPr>
          <w:delText>Apel&gt;</w:delText>
        </w:r>
      </w:del>
    </w:p>
    <w:p w14:paraId="6D824ABA" w14:textId="77777777" w:rsidR="00B01FD4" w:rsidRPr="00E326D5" w:rsidRDefault="00B01FD4" w:rsidP="00B01FD4">
      <w:pPr>
        <w:spacing w:after="0" w:line="240" w:lineRule="auto"/>
        <w:rPr>
          <w:rFonts w:ascii="Calibri" w:hAnsi="Calibri" w:cs="Calibri"/>
          <w:b/>
          <w:sz w:val="24"/>
          <w:szCs w:val="24"/>
          <w:highlight w:val="lightGray"/>
          <w:rPrChange w:id="70" w:author="Cristina" w:date="2023-05-19T13:31:00Z">
            <w:rPr>
              <w:rFonts w:ascii="Trebuchet MS" w:hAnsi="Trebuchet MS"/>
              <w:sz w:val="24"/>
              <w:szCs w:val="24"/>
              <w:highlight w:val="lightGray"/>
            </w:rPr>
          </w:rPrChange>
        </w:rPr>
      </w:pPr>
      <w:r w:rsidRPr="00E326D5">
        <w:rPr>
          <w:rFonts w:ascii="Calibri" w:hAnsi="Calibri" w:cs="Calibri"/>
          <w:b/>
          <w:sz w:val="24"/>
          <w:szCs w:val="24"/>
          <w:rPrChange w:id="71" w:author="Cristina" w:date="2023-05-19T13:31:00Z">
            <w:rPr>
              <w:rFonts w:ascii="Trebuchet MS" w:hAnsi="Trebuchet MS"/>
              <w:sz w:val="24"/>
              <w:szCs w:val="24"/>
            </w:rPr>
          </w:rPrChange>
        </w:rPr>
        <w:t xml:space="preserve">Cod SMIS: </w:t>
      </w:r>
      <w:r w:rsidRPr="00E326D5">
        <w:rPr>
          <w:rFonts w:ascii="Calibri" w:hAnsi="Calibri" w:cs="Calibri"/>
          <w:b/>
          <w:sz w:val="24"/>
          <w:szCs w:val="24"/>
          <w:highlight w:val="lightGray"/>
          <w:rPrChange w:id="72" w:author="Cristina" w:date="2023-05-19T13:31:00Z">
            <w:rPr>
              <w:rFonts w:ascii="Trebuchet MS" w:hAnsi="Trebuchet MS"/>
              <w:sz w:val="24"/>
              <w:szCs w:val="24"/>
              <w:highlight w:val="lightGray"/>
            </w:rPr>
          </w:rPrChange>
        </w:rPr>
        <w:t>&lt;cod SMIS&gt;</w:t>
      </w:r>
    </w:p>
    <w:bookmarkEnd w:id="25"/>
    <w:p w14:paraId="69B5B593" w14:textId="77777777" w:rsidR="00694857" w:rsidRPr="007707C1" w:rsidRDefault="00694857">
      <w:pPr>
        <w:spacing w:after="0" w:line="240" w:lineRule="auto"/>
        <w:rPr>
          <w:rFonts w:ascii="Calibri" w:hAnsi="Calibri" w:cs="Calibri"/>
          <w:sz w:val="24"/>
          <w:szCs w:val="24"/>
          <w:rPrChange w:id="73" w:author="Gabriela" w:date="2023-05-17T22:06:00Z">
            <w:rPr>
              <w:rFonts w:ascii="Trebuchet MS" w:hAnsi="Trebuchet MS"/>
              <w:sz w:val="24"/>
              <w:szCs w:val="24"/>
            </w:rPr>
          </w:rPrChange>
        </w:rPr>
      </w:pPr>
    </w:p>
    <w:p w14:paraId="7B03B5F2" w14:textId="77777777" w:rsidR="00694857" w:rsidRPr="007707C1" w:rsidRDefault="002F6292">
      <w:pPr>
        <w:spacing w:after="0" w:line="240" w:lineRule="auto"/>
        <w:jc w:val="center"/>
        <w:rPr>
          <w:rFonts w:ascii="Calibri" w:hAnsi="Calibri" w:cs="Calibri"/>
          <w:b/>
          <w:sz w:val="24"/>
          <w:szCs w:val="24"/>
          <w:rPrChange w:id="74" w:author="Gabriela" w:date="2023-05-17T22:06:00Z">
            <w:rPr>
              <w:rFonts w:ascii="Trebuchet MS" w:hAnsi="Trebuchet MS"/>
              <w:b/>
              <w:sz w:val="24"/>
              <w:szCs w:val="24"/>
            </w:rPr>
          </w:rPrChange>
        </w:rPr>
      </w:pPr>
      <w:r w:rsidRPr="007707C1">
        <w:rPr>
          <w:rFonts w:ascii="Calibri" w:hAnsi="Calibri" w:cs="Calibri"/>
          <w:b/>
          <w:sz w:val="24"/>
          <w:szCs w:val="24"/>
          <w:rPrChange w:id="75" w:author="Gabriela" w:date="2023-05-17T22:06:00Z">
            <w:rPr>
              <w:rFonts w:ascii="Trebuchet MS" w:hAnsi="Trebuchet MS"/>
              <w:b/>
              <w:sz w:val="24"/>
              <w:szCs w:val="24"/>
            </w:rPr>
          </w:rPrChange>
        </w:rPr>
        <w:t>DECLARAȚIE UNICĂ</w:t>
      </w:r>
    </w:p>
    <w:p w14:paraId="5867F42E" w14:textId="77777777" w:rsidR="00694857" w:rsidRPr="007707C1" w:rsidRDefault="00694857">
      <w:pPr>
        <w:spacing w:after="0" w:line="240" w:lineRule="auto"/>
        <w:jc w:val="center"/>
        <w:rPr>
          <w:rFonts w:ascii="Calibri" w:hAnsi="Calibri" w:cs="Calibri"/>
          <w:b/>
          <w:sz w:val="24"/>
          <w:szCs w:val="24"/>
          <w:rPrChange w:id="76" w:author="Gabriela" w:date="2023-05-17T22:06:00Z">
            <w:rPr>
              <w:rFonts w:ascii="Trebuchet MS" w:hAnsi="Trebuchet MS"/>
              <w:b/>
              <w:sz w:val="24"/>
              <w:szCs w:val="24"/>
            </w:rPr>
          </w:rPrChange>
        </w:rPr>
      </w:pPr>
    </w:p>
    <w:p w14:paraId="5F9F84C2" w14:textId="77777777" w:rsidR="004B52C0" w:rsidRPr="007707C1" w:rsidRDefault="004B52C0" w:rsidP="004B52C0">
      <w:pPr>
        <w:spacing w:after="0" w:line="240" w:lineRule="auto"/>
        <w:jc w:val="both"/>
        <w:rPr>
          <w:rFonts w:ascii="Calibri" w:hAnsi="Calibri" w:cs="Calibri"/>
          <w:sz w:val="24"/>
          <w:szCs w:val="24"/>
          <w:rPrChange w:id="77" w:author="Gabriela" w:date="2023-05-17T22:06:00Z">
            <w:rPr>
              <w:rFonts w:ascii="Trebuchet MS" w:hAnsi="Trebuchet MS"/>
              <w:sz w:val="24"/>
              <w:szCs w:val="24"/>
            </w:rPr>
          </w:rPrChange>
        </w:rPr>
      </w:pPr>
      <w:r w:rsidRPr="007707C1">
        <w:rPr>
          <w:rFonts w:ascii="Calibri" w:hAnsi="Calibri" w:cs="Calibri"/>
          <w:sz w:val="24"/>
          <w:szCs w:val="24"/>
          <w:rPrChange w:id="78" w:author="Gabriela" w:date="2023-05-17T22:06:00Z">
            <w:rPr>
              <w:rFonts w:ascii="Trebuchet MS" w:hAnsi="Trebuchet MS"/>
              <w:sz w:val="24"/>
              <w:szCs w:val="24"/>
            </w:rPr>
          </w:rPrChange>
        </w:rPr>
        <w:t>Subsemnatul/subsemnata &lt;</w:t>
      </w:r>
      <w:r w:rsidRPr="007707C1">
        <w:rPr>
          <w:rFonts w:ascii="Calibri" w:hAnsi="Calibri" w:cs="Calibri"/>
          <w:i/>
          <w:sz w:val="24"/>
          <w:szCs w:val="24"/>
          <w:shd w:val="clear" w:color="auto" w:fill="B2B2B2"/>
          <w:rPrChange w:id="79" w:author="Gabriela" w:date="2023-05-17T22:06:00Z">
            <w:rPr>
              <w:rFonts w:ascii="Trebuchet MS" w:hAnsi="Trebuchet MS"/>
              <w:i/>
              <w:sz w:val="24"/>
              <w:szCs w:val="24"/>
              <w:shd w:val="clear" w:color="auto" w:fill="B2B2B2"/>
            </w:rPr>
          </w:rPrChange>
        </w:rPr>
        <w:t>nume</w:t>
      </w:r>
      <w:r w:rsidRPr="007707C1">
        <w:rPr>
          <w:rFonts w:ascii="Calibri" w:hAnsi="Calibri" w:cs="Calibri"/>
          <w:i/>
          <w:sz w:val="24"/>
          <w:szCs w:val="24"/>
          <w:rPrChange w:id="80" w:author="Gabriela" w:date="2023-05-17T22:06:00Z">
            <w:rPr>
              <w:rFonts w:ascii="Trebuchet MS" w:hAnsi="Trebuchet MS"/>
              <w:i/>
              <w:sz w:val="24"/>
              <w:szCs w:val="24"/>
            </w:rPr>
          </w:rPrChange>
        </w:rPr>
        <w:t>&gt;, &lt;</w:t>
      </w:r>
      <w:r w:rsidRPr="007707C1">
        <w:rPr>
          <w:rFonts w:ascii="Calibri" w:hAnsi="Calibri" w:cs="Calibri"/>
          <w:i/>
          <w:sz w:val="24"/>
          <w:szCs w:val="24"/>
          <w:shd w:val="clear" w:color="auto" w:fill="B2B2B2"/>
          <w:rPrChange w:id="81" w:author="Gabriela" w:date="2023-05-17T22:06:00Z">
            <w:rPr>
              <w:rFonts w:ascii="Trebuchet MS" w:hAnsi="Trebuchet MS"/>
              <w:i/>
              <w:sz w:val="24"/>
              <w:szCs w:val="24"/>
              <w:shd w:val="clear" w:color="auto" w:fill="B2B2B2"/>
            </w:rPr>
          </w:rPrChange>
        </w:rPr>
        <w:t>prenume</w:t>
      </w:r>
      <w:r w:rsidRPr="007707C1">
        <w:rPr>
          <w:rFonts w:ascii="Calibri" w:hAnsi="Calibri" w:cs="Calibri"/>
          <w:i/>
          <w:sz w:val="24"/>
          <w:szCs w:val="24"/>
          <w:rPrChange w:id="82" w:author="Gabriela" w:date="2023-05-17T22:06:00Z">
            <w:rPr>
              <w:rFonts w:ascii="Trebuchet MS" w:hAnsi="Trebuchet MS"/>
              <w:i/>
              <w:sz w:val="24"/>
              <w:szCs w:val="24"/>
            </w:rPr>
          </w:rPrChange>
        </w:rPr>
        <w:t>&gt;</w:t>
      </w:r>
      <w:r w:rsidRPr="007707C1">
        <w:rPr>
          <w:rFonts w:ascii="Calibri" w:hAnsi="Calibri" w:cs="Calibri"/>
          <w:sz w:val="24"/>
          <w:szCs w:val="24"/>
          <w:rPrChange w:id="83" w:author="Gabriela" w:date="2023-05-17T22:06:00Z">
            <w:rPr>
              <w:rFonts w:ascii="Trebuchet MS" w:hAnsi="Trebuchet MS"/>
              <w:sz w:val="24"/>
              <w:szCs w:val="24"/>
            </w:rPr>
          </w:rPrChange>
        </w:rPr>
        <w:t>, posesor al  BI/CI, seria &lt;</w:t>
      </w:r>
      <w:r w:rsidRPr="007707C1">
        <w:rPr>
          <w:rFonts w:ascii="Calibri" w:hAnsi="Calibri" w:cs="Calibri"/>
          <w:sz w:val="24"/>
          <w:szCs w:val="24"/>
          <w:shd w:val="clear" w:color="auto" w:fill="B2B2B2"/>
          <w:rPrChange w:id="84" w:author="Gabriela" w:date="2023-05-17T22:06:00Z">
            <w:rPr>
              <w:rFonts w:ascii="Trebuchet MS" w:hAnsi="Trebuchet MS"/>
              <w:sz w:val="24"/>
              <w:szCs w:val="24"/>
              <w:shd w:val="clear" w:color="auto" w:fill="B2B2B2"/>
            </w:rPr>
          </w:rPrChange>
        </w:rPr>
        <w:t>seriaCI</w:t>
      </w:r>
      <w:r w:rsidRPr="007707C1">
        <w:rPr>
          <w:rFonts w:ascii="Calibri" w:hAnsi="Calibri" w:cs="Calibri"/>
          <w:sz w:val="24"/>
          <w:szCs w:val="24"/>
          <w:rPrChange w:id="85" w:author="Gabriela" w:date="2023-05-17T22:06:00Z">
            <w:rPr>
              <w:rFonts w:ascii="Trebuchet MS" w:hAnsi="Trebuchet MS"/>
              <w:sz w:val="24"/>
              <w:szCs w:val="24"/>
            </w:rPr>
          </w:rPrChange>
        </w:rPr>
        <w:t>&gt; nr. &lt;</w:t>
      </w:r>
      <w:r w:rsidRPr="007707C1">
        <w:rPr>
          <w:rFonts w:ascii="Calibri" w:hAnsi="Calibri" w:cs="Calibri"/>
          <w:sz w:val="24"/>
          <w:szCs w:val="24"/>
          <w:shd w:val="clear" w:color="auto" w:fill="B2B2B2"/>
          <w:rPrChange w:id="86" w:author="Gabriela" w:date="2023-05-17T22:06:00Z">
            <w:rPr>
              <w:rFonts w:ascii="Trebuchet MS" w:hAnsi="Trebuchet MS"/>
              <w:sz w:val="24"/>
              <w:szCs w:val="24"/>
              <w:shd w:val="clear" w:color="auto" w:fill="B2B2B2"/>
            </w:rPr>
          </w:rPrChange>
        </w:rPr>
        <w:t>nrCi</w:t>
      </w:r>
      <w:r w:rsidRPr="007707C1">
        <w:rPr>
          <w:rFonts w:ascii="Calibri" w:hAnsi="Calibri" w:cs="Calibri"/>
          <w:sz w:val="24"/>
          <w:szCs w:val="24"/>
          <w:rPrChange w:id="87" w:author="Gabriela" w:date="2023-05-17T22:06:00Z">
            <w:rPr>
              <w:rFonts w:ascii="Trebuchet MS" w:hAnsi="Trebuchet MS"/>
              <w:sz w:val="24"/>
              <w:szCs w:val="24"/>
            </w:rPr>
          </w:rPrChange>
        </w:rPr>
        <w:t>&gt;, CNP &lt;</w:t>
      </w:r>
      <w:r w:rsidRPr="007707C1">
        <w:rPr>
          <w:rFonts w:ascii="Calibri" w:hAnsi="Calibri" w:cs="Calibri"/>
          <w:sz w:val="24"/>
          <w:szCs w:val="24"/>
          <w:shd w:val="clear" w:color="auto" w:fill="B2B2B2"/>
          <w:rPrChange w:id="88" w:author="Gabriela" w:date="2023-05-17T22:06:00Z">
            <w:rPr>
              <w:rFonts w:ascii="Trebuchet MS" w:hAnsi="Trebuchet MS"/>
              <w:sz w:val="24"/>
              <w:szCs w:val="24"/>
              <w:shd w:val="clear" w:color="auto" w:fill="B2B2B2"/>
            </w:rPr>
          </w:rPrChange>
        </w:rPr>
        <w:t>CNP</w:t>
      </w:r>
      <w:r w:rsidRPr="007707C1">
        <w:rPr>
          <w:rFonts w:ascii="Calibri" w:hAnsi="Calibri" w:cs="Calibri"/>
          <w:sz w:val="24"/>
          <w:szCs w:val="24"/>
          <w:rPrChange w:id="89" w:author="Gabriela" w:date="2023-05-17T22:06:00Z">
            <w:rPr>
              <w:rFonts w:ascii="Trebuchet MS" w:hAnsi="Trebuchet MS"/>
              <w:sz w:val="24"/>
              <w:szCs w:val="24"/>
            </w:rPr>
          </w:rPrChange>
        </w:rPr>
        <w:t>&gt;, în calitate de &lt;</w:t>
      </w:r>
      <w:r w:rsidRPr="007707C1">
        <w:rPr>
          <w:rFonts w:ascii="Calibri" w:hAnsi="Calibri" w:cs="Calibri"/>
          <w:sz w:val="24"/>
          <w:szCs w:val="24"/>
          <w:shd w:val="clear" w:color="auto" w:fill="B2B2B2"/>
          <w:rPrChange w:id="90" w:author="Gabriela" w:date="2023-05-17T22:06:00Z">
            <w:rPr>
              <w:rFonts w:ascii="Trebuchet MS" w:hAnsi="Trebuchet MS"/>
              <w:sz w:val="24"/>
              <w:szCs w:val="24"/>
              <w:shd w:val="clear" w:color="auto" w:fill="B2B2B2"/>
            </w:rPr>
          </w:rPrChange>
        </w:rPr>
        <w:t>reprezentant/imputernicit</w:t>
      </w:r>
      <w:r w:rsidRPr="007707C1">
        <w:rPr>
          <w:rFonts w:ascii="Calibri" w:hAnsi="Calibri" w:cs="Calibri"/>
          <w:sz w:val="24"/>
          <w:szCs w:val="24"/>
          <w:rPrChange w:id="91" w:author="Gabriela" w:date="2023-05-17T22:06:00Z">
            <w:rPr>
              <w:rFonts w:ascii="Trebuchet MS" w:hAnsi="Trebuchet MS"/>
              <w:sz w:val="24"/>
              <w:szCs w:val="24"/>
            </w:rPr>
          </w:rPrChange>
        </w:rPr>
        <w:t>&gt; al &lt;</w:t>
      </w:r>
      <w:r w:rsidRPr="007707C1">
        <w:rPr>
          <w:rFonts w:ascii="Calibri" w:hAnsi="Calibri" w:cs="Calibri"/>
          <w:sz w:val="24"/>
          <w:szCs w:val="24"/>
          <w:shd w:val="clear" w:color="auto" w:fill="B2B2B2"/>
          <w:rPrChange w:id="92" w:author="Gabriela" w:date="2023-05-17T22:06:00Z">
            <w:rPr>
              <w:rFonts w:ascii="Trebuchet MS" w:hAnsi="Trebuchet MS"/>
              <w:sz w:val="24"/>
              <w:szCs w:val="24"/>
              <w:shd w:val="clear" w:color="auto" w:fill="B2B2B2"/>
            </w:rPr>
          </w:rPrChange>
        </w:rPr>
        <w:t>entitate</w:t>
      </w:r>
      <w:r w:rsidRPr="007707C1">
        <w:rPr>
          <w:rFonts w:ascii="Calibri" w:hAnsi="Calibri" w:cs="Calibri"/>
          <w:sz w:val="24"/>
          <w:szCs w:val="24"/>
          <w:rPrChange w:id="93" w:author="Gabriela" w:date="2023-05-17T22:06:00Z">
            <w:rPr>
              <w:rFonts w:ascii="Trebuchet MS" w:hAnsi="Trebuchet MS"/>
              <w:sz w:val="24"/>
              <w:szCs w:val="24"/>
            </w:rPr>
          </w:rPrChange>
        </w:rPr>
        <w:t xml:space="preserve">&gt; în calitate </w:t>
      </w:r>
      <w:commentRangeStart w:id="94"/>
      <w:r w:rsidRPr="007707C1">
        <w:rPr>
          <w:rFonts w:ascii="Calibri" w:hAnsi="Calibri" w:cs="Calibri"/>
          <w:sz w:val="24"/>
          <w:szCs w:val="24"/>
          <w:rPrChange w:id="95" w:author="Gabriela" w:date="2023-05-17T22:06:00Z">
            <w:rPr>
              <w:rFonts w:ascii="Trebuchet MS" w:hAnsi="Trebuchet MS"/>
              <w:sz w:val="24"/>
              <w:szCs w:val="24"/>
            </w:rPr>
          </w:rPrChange>
        </w:rPr>
        <w:t>de &lt;</w:t>
      </w:r>
      <w:r w:rsidRPr="007707C1">
        <w:rPr>
          <w:rFonts w:ascii="Calibri" w:hAnsi="Calibri" w:cs="Calibri"/>
          <w:sz w:val="24"/>
          <w:szCs w:val="24"/>
          <w:shd w:val="clear" w:color="auto" w:fill="B2B2B2"/>
          <w:rPrChange w:id="96" w:author="Gabriela" w:date="2023-05-17T22:06:00Z">
            <w:rPr>
              <w:rFonts w:ascii="Trebuchet MS" w:hAnsi="Trebuchet MS"/>
              <w:sz w:val="24"/>
              <w:szCs w:val="24"/>
              <w:shd w:val="clear" w:color="auto" w:fill="B2B2B2"/>
            </w:rPr>
          </w:rPrChange>
        </w:rPr>
        <w:t>calitate în parteneriat - partener/lider</w:t>
      </w:r>
      <w:r w:rsidRPr="007707C1">
        <w:rPr>
          <w:rFonts w:ascii="Calibri" w:hAnsi="Calibri" w:cs="Calibri"/>
          <w:sz w:val="24"/>
          <w:szCs w:val="24"/>
          <w:rPrChange w:id="97" w:author="Gabriela" w:date="2023-05-17T22:06:00Z">
            <w:rPr>
              <w:rFonts w:ascii="Trebuchet MS" w:hAnsi="Trebuchet MS"/>
              <w:sz w:val="24"/>
              <w:szCs w:val="24"/>
            </w:rPr>
          </w:rPrChange>
        </w:rPr>
        <w:t>&gt;</w:t>
      </w:r>
      <w:r w:rsidRPr="007707C1">
        <w:rPr>
          <w:rFonts w:ascii="Calibri" w:hAnsi="Calibri" w:cs="Calibri"/>
          <w:i/>
          <w:sz w:val="24"/>
          <w:szCs w:val="24"/>
          <w:rPrChange w:id="98" w:author="Gabriela" w:date="2023-05-17T22:06:00Z">
            <w:rPr>
              <w:rFonts w:ascii="Trebuchet MS" w:hAnsi="Trebuchet MS"/>
              <w:i/>
              <w:sz w:val="24"/>
              <w:szCs w:val="24"/>
            </w:rPr>
          </w:rPrChange>
        </w:rPr>
        <w:t xml:space="preserve"> al parteneriatului format din </w:t>
      </w:r>
      <w:r w:rsidRPr="007707C1">
        <w:rPr>
          <w:rFonts w:ascii="Calibri" w:hAnsi="Calibri" w:cs="Calibri"/>
          <w:i/>
          <w:sz w:val="24"/>
          <w:szCs w:val="24"/>
          <w:shd w:val="clear" w:color="auto" w:fill="B2B2B2"/>
          <w:rPrChange w:id="99" w:author="Gabriela" w:date="2023-05-17T22:06:00Z">
            <w:rPr>
              <w:rFonts w:ascii="Trebuchet MS" w:hAnsi="Trebuchet MS"/>
              <w:i/>
              <w:sz w:val="24"/>
              <w:szCs w:val="24"/>
              <w:shd w:val="clear" w:color="auto" w:fill="B2B2B2"/>
            </w:rPr>
          </w:rPrChange>
        </w:rPr>
        <w:t>&lt;denumire parteneriat&gt;</w:t>
      </w:r>
      <w:r w:rsidRPr="007707C1">
        <w:rPr>
          <w:rFonts w:ascii="Calibri" w:hAnsi="Calibri" w:cs="Calibri"/>
          <w:sz w:val="24"/>
          <w:szCs w:val="24"/>
          <w:rPrChange w:id="100" w:author="Gabriela" w:date="2023-05-17T22:06:00Z">
            <w:rPr>
              <w:rFonts w:ascii="Trebuchet MS" w:hAnsi="Trebuchet MS"/>
              <w:sz w:val="24"/>
              <w:szCs w:val="24"/>
            </w:rPr>
          </w:rPrChange>
        </w:rPr>
        <w:t xml:space="preserve">, </w:t>
      </w:r>
      <w:commentRangeEnd w:id="94"/>
      <w:r w:rsidR="00773667">
        <w:rPr>
          <w:rStyle w:val="CommentReference"/>
        </w:rPr>
        <w:commentReference w:id="94"/>
      </w:r>
      <w:r w:rsidRPr="007707C1">
        <w:rPr>
          <w:rFonts w:ascii="Calibri" w:hAnsi="Calibri" w:cs="Calibri"/>
          <w:sz w:val="24"/>
          <w:szCs w:val="24"/>
          <w:rPrChange w:id="101" w:author="Gabriela" w:date="2023-05-17T22:06:00Z">
            <w:rPr>
              <w:rFonts w:ascii="Trebuchet MS" w:hAnsi="Trebuchet MS"/>
              <w:sz w:val="24"/>
              <w:szCs w:val="24"/>
            </w:rPr>
          </w:rPrChange>
        </w:rPr>
        <w:t>cunoscând prevederile legale privind falsul în declarații și falsul intelectual, declar următoarele:</w:t>
      </w:r>
    </w:p>
    <w:p w14:paraId="05B4FFA4" w14:textId="77777777" w:rsidR="004B52C0" w:rsidRPr="007707C1" w:rsidRDefault="004B52C0" w:rsidP="004B52C0">
      <w:pPr>
        <w:pStyle w:val="bullet"/>
        <w:numPr>
          <w:ilvl w:val="0"/>
          <w:numId w:val="0"/>
        </w:numPr>
        <w:spacing w:before="0" w:after="0"/>
        <w:rPr>
          <w:rFonts w:ascii="Calibri" w:hAnsi="Calibri" w:cs="Calibri"/>
          <w:sz w:val="24"/>
          <w:rPrChange w:id="102" w:author="Gabriela" w:date="2023-05-17T22:06:00Z">
            <w:rPr>
              <w:sz w:val="24"/>
            </w:rPr>
          </w:rPrChange>
        </w:rPr>
      </w:pPr>
      <w:r w:rsidRPr="007707C1">
        <w:rPr>
          <w:rFonts w:ascii="Calibri" w:hAnsi="Calibri" w:cs="Calibri"/>
          <w:i/>
          <w:iCs/>
          <w:sz w:val="24"/>
          <w:lang w:eastAsia="sk-SK"/>
          <w:rPrChange w:id="103" w:author="Gabriela" w:date="2023-05-17T22:06:00Z">
            <w:rPr>
              <w:i/>
              <w:iCs/>
              <w:sz w:val="24"/>
              <w:lang w:eastAsia="sk-SK"/>
            </w:rPr>
          </w:rPrChange>
        </w:rPr>
        <w:t xml:space="preserve"> &lt;</w:t>
      </w:r>
      <w:r w:rsidRPr="007707C1">
        <w:rPr>
          <w:rFonts w:ascii="Calibri" w:hAnsi="Calibri" w:cs="Calibri"/>
          <w:i/>
          <w:iCs/>
          <w:sz w:val="24"/>
          <w:shd w:val="clear" w:color="auto" w:fill="B2B2B2"/>
          <w:lang w:eastAsia="sk-SK"/>
          <w:rPrChange w:id="104" w:author="Gabriela" w:date="2023-05-17T22:06:00Z">
            <w:rPr>
              <w:i/>
              <w:iCs/>
              <w:sz w:val="24"/>
              <w:shd w:val="clear" w:color="auto" w:fill="B2B2B2"/>
              <w:lang w:eastAsia="sk-SK"/>
            </w:rPr>
          </w:rPrChange>
        </w:rPr>
        <w:t>solicitant</w:t>
      </w:r>
      <w:r w:rsidRPr="007707C1">
        <w:rPr>
          <w:rFonts w:ascii="Calibri" w:hAnsi="Calibri" w:cs="Calibri"/>
          <w:i/>
          <w:iCs/>
          <w:sz w:val="24"/>
          <w:lang w:eastAsia="sk-SK"/>
          <w:rPrChange w:id="105" w:author="Gabriela" w:date="2023-05-17T22:06:00Z">
            <w:rPr>
              <w:i/>
              <w:iCs/>
              <w:sz w:val="24"/>
              <w:lang w:eastAsia="sk-SK"/>
            </w:rPr>
          </w:rPrChange>
        </w:rPr>
        <w:t>&gt;</w:t>
      </w:r>
      <w:r w:rsidRPr="007707C1">
        <w:rPr>
          <w:rFonts w:ascii="Calibri" w:hAnsi="Calibri" w:cs="Calibri"/>
          <w:sz w:val="24"/>
          <w:rPrChange w:id="106" w:author="Gabriela" w:date="2023-05-17T22:06:00Z">
            <w:rPr>
              <w:sz w:val="24"/>
            </w:rPr>
          </w:rPrChange>
        </w:rPr>
        <w:t xml:space="preserve"> depune Cererea de finanțare cu titlul &lt;</w:t>
      </w:r>
      <w:r w:rsidRPr="007707C1">
        <w:rPr>
          <w:rFonts w:ascii="Calibri" w:hAnsi="Calibri" w:cs="Calibri"/>
          <w:sz w:val="24"/>
          <w:shd w:val="clear" w:color="auto" w:fill="B2B2B2"/>
          <w:rPrChange w:id="107" w:author="Gabriela" w:date="2023-05-17T22:06:00Z">
            <w:rPr>
              <w:sz w:val="24"/>
              <w:shd w:val="clear" w:color="auto" w:fill="B2B2B2"/>
            </w:rPr>
          </w:rPrChange>
        </w:rPr>
        <w:t>titlu proiect</w:t>
      </w:r>
      <w:r w:rsidRPr="007707C1">
        <w:rPr>
          <w:rFonts w:ascii="Calibri" w:hAnsi="Calibri" w:cs="Calibri"/>
          <w:sz w:val="24"/>
          <w:rPrChange w:id="108" w:author="Gabriela" w:date="2023-05-17T22:06:00Z">
            <w:rPr>
              <w:sz w:val="24"/>
            </w:rPr>
          </w:rPrChange>
        </w:rPr>
        <w:t>&gt;, depus în cadrul Apelului de proiecte &lt;</w:t>
      </w:r>
      <w:r w:rsidRPr="007707C1">
        <w:rPr>
          <w:rFonts w:ascii="Calibri" w:hAnsi="Calibri" w:cs="Calibri"/>
          <w:sz w:val="24"/>
          <w:shd w:val="clear" w:color="auto" w:fill="B2B2B2"/>
          <w:rPrChange w:id="109" w:author="Gabriela" w:date="2023-05-17T22:06:00Z">
            <w:rPr>
              <w:sz w:val="24"/>
              <w:shd w:val="clear" w:color="auto" w:fill="B2B2B2"/>
            </w:rPr>
          </w:rPrChange>
        </w:rPr>
        <w:t>titlu apel</w:t>
      </w:r>
      <w:r w:rsidRPr="007707C1">
        <w:rPr>
          <w:rFonts w:ascii="Calibri" w:hAnsi="Calibri" w:cs="Calibri"/>
          <w:sz w:val="24"/>
          <w:rPrChange w:id="110" w:author="Gabriela" w:date="2023-05-17T22:06:00Z">
            <w:rPr>
              <w:sz w:val="24"/>
            </w:rPr>
          </w:rPrChange>
        </w:rPr>
        <w:t>&gt;, lansat în cadrul programului &lt;</w:t>
      </w:r>
      <w:r w:rsidRPr="007707C1">
        <w:rPr>
          <w:rFonts w:ascii="Calibri" w:hAnsi="Calibri" w:cs="Calibri"/>
          <w:sz w:val="24"/>
          <w:shd w:val="clear" w:color="auto" w:fill="B2B2B2"/>
          <w:rPrChange w:id="111" w:author="Gabriela" w:date="2023-05-17T22:06:00Z">
            <w:rPr>
              <w:sz w:val="24"/>
              <w:shd w:val="clear" w:color="auto" w:fill="B2B2B2"/>
            </w:rPr>
          </w:rPrChange>
        </w:rPr>
        <w:t>program</w:t>
      </w:r>
      <w:r w:rsidRPr="007707C1">
        <w:rPr>
          <w:rFonts w:ascii="Calibri" w:hAnsi="Calibri" w:cs="Calibri"/>
          <w:sz w:val="24"/>
          <w:rPrChange w:id="112" w:author="Gabriela" w:date="2023-05-17T22:06:00Z">
            <w:rPr>
              <w:sz w:val="24"/>
            </w:rPr>
          </w:rPrChange>
        </w:rPr>
        <w:t>&gt;, prioritatea &lt;</w:t>
      </w:r>
      <w:r w:rsidRPr="007707C1">
        <w:rPr>
          <w:rFonts w:ascii="Calibri" w:hAnsi="Calibri" w:cs="Calibri"/>
          <w:sz w:val="24"/>
          <w:shd w:val="clear" w:color="auto" w:fill="B2B2B2"/>
          <w:rPrChange w:id="113" w:author="Gabriela" w:date="2023-05-17T22:06:00Z">
            <w:rPr>
              <w:sz w:val="24"/>
              <w:shd w:val="clear" w:color="auto" w:fill="B2B2B2"/>
            </w:rPr>
          </w:rPrChange>
        </w:rPr>
        <w:t>prioritate</w:t>
      </w:r>
      <w:r w:rsidRPr="007707C1">
        <w:rPr>
          <w:rFonts w:ascii="Calibri" w:hAnsi="Calibri" w:cs="Calibri"/>
          <w:sz w:val="24"/>
          <w:rPrChange w:id="114" w:author="Gabriela" w:date="2023-05-17T22:06:00Z">
            <w:rPr>
              <w:sz w:val="24"/>
            </w:rPr>
          </w:rPrChange>
        </w:rPr>
        <w:t>&gt;, obiectiv specific &lt;</w:t>
      </w:r>
      <w:r w:rsidRPr="007707C1">
        <w:rPr>
          <w:rFonts w:ascii="Calibri" w:hAnsi="Calibri" w:cs="Calibri"/>
          <w:sz w:val="24"/>
          <w:shd w:val="clear" w:color="auto" w:fill="B2B2B2"/>
          <w:rPrChange w:id="115" w:author="Gabriela" w:date="2023-05-17T22:06:00Z">
            <w:rPr>
              <w:sz w:val="24"/>
              <w:shd w:val="clear" w:color="auto" w:fill="B2B2B2"/>
            </w:rPr>
          </w:rPrChange>
        </w:rPr>
        <w:t>obiectivSpecific</w:t>
      </w:r>
      <w:r w:rsidRPr="007707C1">
        <w:rPr>
          <w:rFonts w:ascii="Calibri" w:hAnsi="Calibri" w:cs="Calibri"/>
          <w:sz w:val="24"/>
          <w:rPrChange w:id="116" w:author="Gabriela" w:date="2023-05-17T22:06:00Z">
            <w:rPr>
              <w:sz w:val="24"/>
            </w:rPr>
          </w:rPrChange>
        </w:rPr>
        <w:t>&gt; în calitate de &lt;</w:t>
      </w:r>
      <w:r w:rsidRPr="007707C1">
        <w:rPr>
          <w:rFonts w:ascii="Calibri" w:hAnsi="Calibri" w:cs="Calibri"/>
          <w:sz w:val="24"/>
          <w:shd w:val="clear" w:color="auto" w:fill="B2B2B2"/>
          <w:rPrChange w:id="117" w:author="Gabriela" w:date="2023-05-17T22:06:00Z">
            <w:rPr>
              <w:sz w:val="24"/>
              <w:shd w:val="clear" w:color="auto" w:fill="B2B2B2"/>
            </w:rPr>
          </w:rPrChange>
        </w:rPr>
        <w:t>calitatea în proiect</w:t>
      </w:r>
      <w:r w:rsidRPr="007707C1">
        <w:rPr>
          <w:rFonts w:ascii="Calibri" w:hAnsi="Calibri" w:cs="Calibri"/>
          <w:sz w:val="24"/>
          <w:rPrChange w:id="118" w:author="Gabriela" w:date="2023-05-17T22:06:00Z">
            <w:rPr>
              <w:sz w:val="24"/>
            </w:rPr>
          </w:rPrChange>
        </w:rPr>
        <w:t xml:space="preserve">&gt;, proiect pentru care va fi asigurata o contribuție proprie de </w:t>
      </w:r>
      <w:r w:rsidRPr="007707C1">
        <w:rPr>
          <w:rFonts w:ascii="Calibri" w:hAnsi="Calibri" w:cs="Calibri"/>
          <w:i/>
          <w:sz w:val="24"/>
          <w:rPrChange w:id="119" w:author="Gabriela" w:date="2023-05-17T22:06:00Z">
            <w:rPr>
              <w:rFonts w:cs="Times New Roman"/>
              <w:i/>
              <w:sz w:val="24"/>
            </w:rPr>
          </w:rPrChange>
        </w:rPr>
        <w:t>&lt;</w:t>
      </w:r>
      <w:r w:rsidRPr="007707C1">
        <w:rPr>
          <w:rFonts w:ascii="Calibri" w:hAnsi="Calibri" w:cs="Calibri"/>
          <w:i/>
          <w:sz w:val="24"/>
          <w:shd w:val="clear" w:color="auto" w:fill="B2B2B2"/>
          <w:rPrChange w:id="120" w:author="Gabriela" w:date="2023-05-17T22:06:00Z">
            <w:rPr>
              <w:rFonts w:cs="Times New Roman"/>
              <w:i/>
              <w:sz w:val="24"/>
              <w:shd w:val="clear" w:color="auto" w:fill="B2B2B2"/>
            </w:rPr>
          </w:rPrChange>
        </w:rPr>
        <w:t>contributia Proprie</w:t>
      </w:r>
      <w:r w:rsidRPr="007707C1">
        <w:rPr>
          <w:rFonts w:ascii="Calibri" w:hAnsi="Calibri" w:cs="Calibri"/>
          <w:i/>
          <w:sz w:val="24"/>
          <w:rPrChange w:id="121" w:author="Gabriela" w:date="2023-05-17T22:06:00Z">
            <w:rPr>
              <w:rFonts w:cs="Times New Roman"/>
              <w:i/>
              <w:sz w:val="24"/>
            </w:rPr>
          </w:rPrChange>
        </w:rPr>
        <w:t>&gt; lei, reprezentând &lt;</w:t>
      </w:r>
      <w:r w:rsidRPr="007707C1">
        <w:rPr>
          <w:rFonts w:ascii="Calibri" w:hAnsi="Calibri" w:cs="Calibri"/>
          <w:i/>
          <w:sz w:val="24"/>
          <w:shd w:val="clear" w:color="auto" w:fill="999999"/>
          <w:rPrChange w:id="122" w:author="Gabriela" w:date="2023-05-17T22:06:00Z">
            <w:rPr>
              <w:rFonts w:cs="Times New Roman"/>
              <w:i/>
              <w:sz w:val="24"/>
              <w:shd w:val="clear" w:color="auto" w:fill="999999"/>
            </w:rPr>
          </w:rPrChange>
        </w:rPr>
        <w:t>x</w:t>
      </w:r>
      <w:r w:rsidRPr="007707C1">
        <w:rPr>
          <w:rFonts w:ascii="Calibri" w:hAnsi="Calibri" w:cs="Calibri"/>
          <w:i/>
          <w:sz w:val="24"/>
          <w:rPrChange w:id="123" w:author="Gabriela" w:date="2023-05-17T22:06:00Z">
            <w:rPr>
              <w:rFonts w:cs="Times New Roman"/>
              <w:i/>
              <w:sz w:val="24"/>
            </w:rPr>
          </w:rPrChange>
        </w:rPr>
        <w:t xml:space="preserve">&gt;% din valoarea eligibilă a proiectului. </w:t>
      </w:r>
      <w:r w:rsidRPr="007707C1">
        <w:rPr>
          <w:rFonts w:ascii="Calibri" w:hAnsi="Calibri" w:cs="Calibri"/>
          <w:i/>
          <w:iCs/>
          <w:sz w:val="24"/>
          <w:rPrChange w:id="124" w:author="Gabriela" w:date="2023-05-17T22:06:00Z">
            <w:rPr>
              <w:rFonts w:cs="Times New Roman"/>
              <w:i/>
              <w:iCs/>
              <w:sz w:val="18"/>
              <w:szCs w:val="18"/>
            </w:rPr>
          </w:rPrChange>
        </w:rPr>
        <w:t>(unde x% = se va calcula din datele introduse în Cererea de finanțare ca contributie proprie din valoarea eligibilă a proiectului).</w:t>
      </w:r>
    </w:p>
    <w:p w14:paraId="78D66140" w14:textId="77777777" w:rsidR="00694857" w:rsidRPr="007707C1" w:rsidRDefault="00694857">
      <w:pPr>
        <w:pStyle w:val="bullet"/>
        <w:numPr>
          <w:ilvl w:val="0"/>
          <w:numId w:val="0"/>
        </w:numPr>
        <w:spacing w:before="0" w:after="0"/>
        <w:rPr>
          <w:rFonts w:ascii="Calibri" w:hAnsi="Calibri" w:cs="Calibri"/>
          <w:sz w:val="24"/>
          <w:rPrChange w:id="125" w:author="Gabriela" w:date="2023-05-17T22:06:00Z">
            <w:rPr>
              <w:sz w:val="24"/>
            </w:rPr>
          </w:rPrChange>
        </w:rPr>
      </w:pPr>
    </w:p>
    <w:p w14:paraId="535DBD00" w14:textId="1447DA51" w:rsidR="00694857" w:rsidRDefault="00193DF2">
      <w:pPr>
        <w:pStyle w:val="bullet"/>
        <w:numPr>
          <w:ilvl w:val="0"/>
          <w:numId w:val="3"/>
        </w:numPr>
        <w:spacing w:before="0" w:after="0"/>
        <w:rPr>
          <w:ins w:id="126" w:author="Cristina" w:date="2023-05-29T10:17:00Z"/>
          <w:rFonts w:ascii="Calibri" w:hAnsi="Calibri" w:cs="Calibri"/>
          <w:b/>
          <w:iCs/>
          <w:sz w:val="24"/>
          <w:lang w:eastAsia="sk-SK"/>
        </w:rPr>
      </w:pPr>
      <w:r w:rsidRPr="007707C1">
        <w:rPr>
          <w:rFonts w:ascii="Calibri" w:hAnsi="Calibri" w:cs="Calibri"/>
          <w:b/>
          <w:iCs/>
          <w:sz w:val="24"/>
          <w:lang w:eastAsia="sk-SK"/>
          <w:rPrChange w:id="127" w:author="Gabriela" w:date="2023-05-17T22:06:00Z">
            <w:rPr>
              <w:b/>
              <w:iCs/>
              <w:sz w:val="24"/>
              <w:lang w:eastAsia="sk-SK"/>
            </w:rPr>
          </w:rPrChange>
        </w:rPr>
        <w:t xml:space="preserve">Sunt respectate </w:t>
      </w:r>
      <w:r w:rsidR="002F6292" w:rsidRPr="007707C1">
        <w:rPr>
          <w:rFonts w:ascii="Calibri" w:hAnsi="Calibri" w:cs="Calibri"/>
          <w:b/>
          <w:iCs/>
          <w:sz w:val="24"/>
          <w:lang w:eastAsia="sk-SK"/>
          <w:rPrChange w:id="128" w:author="Gabriela" w:date="2023-05-17T22:06:00Z">
            <w:rPr>
              <w:b/>
              <w:iCs/>
              <w:sz w:val="24"/>
              <w:lang w:eastAsia="sk-SK"/>
            </w:rPr>
          </w:rPrChange>
        </w:rPr>
        <w:t>cerințele specifice de eligibilitate aplicabile proiectului și solicitantului</w:t>
      </w:r>
      <w:r w:rsidR="002F6292" w:rsidRPr="007707C1">
        <w:rPr>
          <w:rFonts w:ascii="Calibri" w:hAnsi="Calibri" w:cs="Calibri"/>
          <w:b/>
          <w:iCs/>
          <w:color w:val="002060"/>
          <w:sz w:val="24"/>
          <w:lang w:eastAsia="sk-SK"/>
          <w:rPrChange w:id="129" w:author="Gabriela" w:date="2023-05-17T22:06:00Z">
            <w:rPr>
              <w:b/>
              <w:iCs/>
              <w:color w:val="002060"/>
              <w:sz w:val="24"/>
              <w:lang w:eastAsia="sk-SK"/>
            </w:rPr>
          </w:rPrChange>
        </w:rPr>
        <w:t xml:space="preserve">, în </w:t>
      </w:r>
      <w:r w:rsidR="003E151B" w:rsidRPr="007707C1">
        <w:rPr>
          <w:rFonts w:ascii="Calibri" w:hAnsi="Calibri" w:cs="Calibri"/>
          <w:b/>
          <w:iCs/>
          <w:color w:val="002060"/>
          <w:sz w:val="24"/>
          <w:lang w:eastAsia="sk-SK"/>
          <w:rPrChange w:id="130" w:author="Gabriela" w:date="2023-05-17T22:06:00Z">
            <w:rPr>
              <w:b/>
              <w:iCs/>
              <w:color w:val="002060"/>
              <w:sz w:val="24"/>
              <w:lang w:eastAsia="sk-SK"/>
            </w:rPr>
          </w:rPrChange>
        </w:rPr>
        <w:t xml:space="preserve">condițiile și la termenele prevăzute </w:t>
      </w:r>
      <w:r w:rsidR="003E151B" w:rsidRPr="007707C1">
        <w:rPr>
          <w:rFonts w:ascii="Calibri" w:hAnsi="Calibri" w:cs="Calibri"/>
          <w:b/>
          <w:iCs/>
          <w:sz w:val="24"/>
          <w:lang w:eastAsia="sk-SK"/>
          <w:rPrChange w:id="131" w:author="Gabriela" w:date="2023-05-17T22:06:00Z">
            <w:rPr>
              <w:b/>
              <w:iCs/>
              <w:sz w:val="24"/>
              <w:lang w:eastAsia="sk-SK"/>
            </w:rPr>
          </w:rPrChange>
        </w:rPr>
        <w:t xml:space="preserve">în </w:t>
      </w:r>
      <w:r w:rsidR="002F6292" w:rsidRPr="007707C1">
        <w:rPr>
          <w:rFonts w:ascii="Calibri" w:hAnsi="Calibri" w:cs="Calibri"/>
          <w:b/>
          <w:iCs/>
          <w:sz w:val="24"/>
          <w:lang w:eastAsia="sk-SK"/>
          <w:rPrChange w:id="132" w:author="Gabriela" w:date="2023-05-17T22:06:00Z">
            <w:rPr>
              <w:b/>
              <w:iCs/>
              <w:sz w:val="24"/>
              <w:lang w:eastAsia="sk-SK"/>
            </w:rPr>
          </w:rPrChange>
        </w:rPr>
        <w:t>Ghidul Solicitantului, după cum urmează:</w:t>
      </w:r>
    </w:p>
    <w:p w14:paraId="238F0AB4" w14:textId="77777777" w:rsidR="008B1A3D" w:rsidRPr="007707C1" w:rsidRDefault="008B1A3D" w:rsidP="008B1A3D">
      <w:pPr>
        <w:pStyle w:val="bullet"/>
        <w:numPr>
          <w:ilvl w:val="0"/>
          <w:numId w:val="0"/>
        </w:numPr>
        <w:spacing w:before="0" w:after="0"/>
        <w:ind w:left="720" w:hanging="360"/>
        <w:rPr>
          <w:rFonts w:ascii="Calibri" w:hAnsi="Calibri" w:cs="Calibri"/>
          <w:b/>
          <w:iCs/>
          <w:sz w:val="24"/>
          <w:lang w:eastAsia="sk-SK"/>
          <w:rPrChange w:id="133" w:author="Gabriela" w:date="2023-05-17T22:06:00Z">
            <w:rPr>
              <w:b/>
              <w:iCs/>
              <w:sz w:val="24"/>
              <w:lang w:eastAsia="sk-SK"/>
            </w:rPr>
          </w:rPrChange>
        </w:rPr>
        <w:pPrChange w:id="134" w:author="Cristina" w:date="2023-05-29T10:17:00Z">
          <w:pPr>
            <w:pStyle w:val="bullet"/>
            <w:numPr>
              <w:numId w:val="3"/>
            </w:numPr>
            <w:tabs>
              <w:tab w:val="clear" w:pos="720"/>
              <w:tab w:val="num" w:pos="66"/>
            </w:tabs>
            <w:spacing w:before="0" w:after="0"/>
            <w:ind w:left="786"/>
          </w:pPr>
        </w:pPrChange>
      </w:pPr>
    </w:p>
    <w:commentRangeStart w:id="135"/>
    <w:p w14:paraId="2747E6D2" w14:textId="02DB5D86" w:rsidR="00BC2D67" w:rsidRPr="0054587A" w:rsidRDefault="009E7ED4" w:rsidP="00B466BA">
      <w:pPr>
        <w:pStyle w:val="bullet"/>
        <w:numPr>
          <w:ilvl w:val="0"/>
          <w:numId w:val="0"/>
        </w:numPr>
        <w:spacing w:before="0" w:after="0"/>
        <w:ind w:left="630"/>
        <w:rPr>
          <w:ins w:id="136" w:author="Gabriela" w:date="2023-05-17T21:55:00Z"/>
          <w:rFonts w:ascii="Calibri" w:hAnsi="Calibri" w:cs="Calibri"/>
          <w:iCs/>
          <w:sz w:val="24"/>
          <w:lang w:eastAsia="sk-SK"/>
          <w:rPrChange w:id="137" w:author="Gabriela" w:date="2023-05-17T22:40:00Z">
            <w:rPr>
              <w:ins w:id="138" w:author="Gabriela" w:date="2023-05-17T21:55:00Z"/>
              <w:i/>
              <w:iCs/>
              <w:sz w:val="24"/>
              <w:lang w:eastAsia="sk-SK"/>
            </w:rPr>
          </w:rPrChange>
        </w:rPr>
      </w:pPr>
      <w:r w:rsidRPr="007707C1">
        <w:rPr>
          <w:rFonts w:ascii="Calibri" w:hAnsi="Calibri" w:cs="Calibri"/>
          <w:sz w:val="24"/>
          <w:rPrChange w:id="139"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140"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141" w:author="Gabriela" w:date="2023-05-17T22:06:00Z">
            <w:rPr/>
          </w:rPrChange>
        </w:rPr>
        <w:fldChar w:fldCharType="end"/>
      </w:r>
      <w:bookmarkStart w:id="142" w:name="__Fieldmark__14449_1580758020"/>
      <w:bookmarkEnd w:id="142"/>
      <w:r w:rsidR="002F6292" w:rsidRPr="007707C1">
        <w:rPr>
          <w:rFonts w:ascii="Calibri" w:hAnsi="Calibri" w:cs="Calibri"/>
          <w:iCs/>
          <w:sz w:val="24"/>
          <w:lang w:eastAsia="sk-SK"/>
          <w:rPrChange w:id="143" w:author="Gabriela" w:date="2023-05-17T22:06:00Z">
            <w:rPr>
              <w:iCs/>
              <w:sz w:val="24"/>
              <w:lang w:eastAsia="sk-SK"/>
            </w:rPr>
          </w:rPrChange>
        </w:rPr>
        <w:t xml:space="preserve"> </w:t>
      </w:r>
      <w:r w:rsidR="002F6292" w:rsidRPr="00245C29">
        <w:rPr>
          <w:rFonts w:ascii="Calibri" w:hAnsi="Calibri" w:cs="Calibri"/>
          <w:b/>
          <w:iCs/>
          <w:sz w:val="24"/>
          <w:lang w:eastAsia="sk-SK"/>
          <w:rPrChange w:id="144" w:author="Cristina" w:date="2023-05-19T13:32:00Z">
            <w:rPr>
              <w:iCs/>
              <w:sz w:val="24"/>
              <w:lang w:eastAsia="sk-SK"/>
            </w:rPr>
          </w:rPrChange>
        </w:rPr>
        <w:t>Cerința 1.</w:t>
      </w:r>
      <w:r w:rsidR="002F6292" w:rsidRPr="0054587A">
        <w:rPr>
          <w:rFonts w:ascii="Calibri" w:hAnsi="Calibri" w:cs="Calibri"/>
          <w:iCs/>
          <w:sz w:val="24"/>
          <w:lang w:eastAsia="sk-SK"/>
          <w:rPrChange w:id="145" w:author="Gabriela" w:date="2023-05-17T22:40:00Z">
            <w:rPr>
              <w:i/>
              <w:iCs/>
              <w:sz w:val="24"/>
              <w:lang w:eastAsia="sk-SK"/>
            </w:rPr>
          </w:rPrChange>
        </w:rPr>
        <w:t xml:space="preserve"> </w:t>
      </w:r>
      <w:ins w:id="146" w:author="Cristina" w:date="2023-05-19T13:37:00Z">
        <w:r w:rsidR="0090498A">
          <w:rPr>
            <w:rFonts w:asciiTheme="minorHAnsi" w:hAnsiTheme="minorHAnsi" w:cstheme="minorHAnsi"/>
            <w:b/>
            <w:bCs/>
            <w:sz w:val="24"/>
          </w:rPr>
          <w:t>Forma de constituire a solicitantilor:</w:t>
        </w:r>
      </w:ins>
      <w:ins w:id="147" w:author="Gabriela" w:date="2023-05-17T21:54:00Z">
        <w:del w:id="148" w:author="Cristina" w:date="2023-05-19T13:32:00Z">
          <w:r w:rsidR="00BC2D67" w:rsidRPr="0054587A" w:rsidDel="00245C29">
            <w:rPr>
              <w:rFonts w:ascii="Calibri" w:hAnsi="Calibri" w:cs="Calibri"/>
              <w:iCs/>
              <w:sz w:val="24"/>
              <w:lang w:eastAsia="sk-SK"/>
              <w:rPrChange w:id="149" w:author="Gabriela" w:date="2023-05-17T22:40:00Z">
                <w:rPr>
                  <w:i/>
                  <w:iCs/>
                  <w:sz w:val="24"/>
                  <w:lang w:eastAsia="sk-SK"/>
                </w:rPr>
              </w:rPrChange>
            </w:rPr>
            <w:delText>Forma de constituire a solicitantului</w:delText>
          </w:r>
        </w:del>
      </w:ins>
      <w:ins w:id="150" w:author="Gabriela" w:date="2023-05-18T10:13:00Z">
        <w:del w:id="151" w:author="Cristina" w:date="2023-05-19T13:32:00Z">
          <w:r w:rsidR="00F523D1" w:rsidDel="00245C29">
            <w:rPr>
              <w:rFonts w:ascii="Calibri" w:hAnsi="Calibri" w:cs="Calibri"/>
              <w:iCs/>
              <w:sz w:val="24"/>
              <w:lang w:eastAsia="sk-SK"/>
            </w:rPr>
            <w:delText>.</w:delText>
          </w:r>
        </w:del>
      </w:ins>
      <w:ins w:id="152" w:author="Gabriela" w:date="2023-05-18T10:12:00Z">
        <w:del w:id="153" w:author="Cristina" w:date="2023-05-19T13:32:00Z">
          <w:r w:rsidR="00F523D1" w:rsidDel="00245C29">
            <w:rPr>
              <w:rFonts w:ascii="Calibri" w:hAnsi="Calibri" w:cs="Calibri"/>
              <w:iCs/>
              <w:sz w:val="24"/>
              <w:lang w:eastAsia="sk-SK"/>
            </w:rPr>
            <w:delText xml:space="preserve"> </w:delText>
          </w:r>
        </w:del>
      </w:ins>
      <w:del w:id="154" w:author="Cristina" w:date="2023-05-19T13:32:00Z">
        <w:r w:rsidR="00B466BA" w:rsidRPr="0054587A" w:rsidDel="00245C29">
          <w:rPr>
            <w:rFonts w:ascii="Calibri" w:hAnsi="Calibri" w:cs="Calibri"/>
            <w:iCs/>
            <w:sz w:val="24"/>
            <w:lang w:eastAsia="sk-SK"/>
            <w:rPrChange w:id="155" w:author="Gabriela" w:date="2023-05-17T22:40:00Z">
              <w:rPr>
                <w:i/>
                <w:iCs/>
                <w:sz w:val="24"/>
                <w:lang w:eastAsia="sk-SK"/>
              </w:rPr>
            </w:rPrChange>
          </w:rPr>
          <w:delText>[</w:delText>
        </w:r>
        <w:r w:rsidR="00B466BA" w:rsidRPr="0054587A" w:rsidDel="00245C29">
          <w:rPr>
            <w:rFonts w:ascii="Calibri" w:hAnsi="Calibri" w:cs="Calibri"/>
            <w:iCs/>
            <w:sz w:val="24"/>
            <w:lang w:eastAsia="sk-SK"/>
            <w:rPrChange w:id="156" w:author="Gabriela" w:date="2023-05-17T22:40:00Z">
              <w:rPr>
                <w:i/>
                <w:iCs/>
                <w:sz w:val="18"/>
                <w:szCs w:val="18"/>
                <w:lang w:eastAsia="sk-SK"/>
              </w:rPr>
            </w:rPrChange>
          </w:rPr>
          <w:delText>se precizează cerința - text static introdus la definire apel</w:delText>
        </w:r>
        <w:r w:rsidR="00B466BA" w:rsidRPr="0054587A" w:rsidDel="00245C29">
          <w:rPr>
            <w:rFonts w:ascii="Calibri" w:hAnsi="Calibri" w:cs="Calibri"/>
            <w:iCs/>
            <w:sz w:val="24"/>
            <w:lang w:eastAsia="sk-SK"/>
            <w:rPrChange w:id="157" w:author="Gabriela" w:date="2023-05-17T22:40:00Z">
              <w:rPr>
                <w:i/>
                <w:iCs/>
                <w:sz w:val="24"/>
                <w:lang w:eastAsia="sk-SK"/>
              </w:rPr>
            </w:rPrChange>
          </w:rPr>
          <w:delText>]</w:delText>
        </w:r>
      </w:del>
      <w:ins w:id="158" w:author="Gabriela" w:date="2023-05-17T21:55:00Z">
        <w:del w:id="159" w:author="Cristina" w:date="2023-05-19T13:32:00Z">
          <w:r w:rsidR="00BC2D67" w:rsidRPr="0054587A" w:rsidDel="00245C29">
            <w:rPr>
              <w:rFonts w:ascii="Calibri" w:hAnsi="Calibri" w:cs="Calibri"/>
              <w:iCs/>
              <w:sz w:val="24"/>
              <w:lang w:eastAsia="sk-SK"/>
              <w:rPrChange w:id="160" w:author="Gabriela" w:date="2023-05-17T22:40:00Z">
                <w:rPr>
                  <w:i/>
                  <w:iCs/>
                  <w:sz w:val="24"/>
                  <w:lang w:eastAsia="sk-SK"/>
                </w:rPr>
              </w:rPrChange>
            </w:rPr>
            <w:delText>Beneficiarii</w:delText>
          </w:r>
        </w:del>
      </w:ins>
      <w:ins w:id="161" w:author="Gabriela" w:date="2023-05-18T10:13:00Z">
        <w:del w:id="162" w:author="Cristina" w:date="2023-05-19T13:32:00Z">
          <w:r w:rsidR="0033613D" w:rsidDel="00245C29">
            <w:rPr>
              <w:rFonts w:ascii="Calibri" w:hAnsi="Calibri" w:cs="Calibri"/>
              <w:iCs/>
              <w:sz w:val="24"/>
              <w:lang w:eastAsia="sk-SK"/>
            </w:rPr>
            <w:delText xml:space="preserve"> se încadrează în categoria solicit</w:delText>
          </w:r>
        </w:del>
      </w:ins>
      <w:ins w:id="163" w:author="Gabriela" w:date="2023-05-18T10:14:00Z">
        <w:del w:id="164" w:author="Cristina" w:date="2023-05-19T13:32:00Z">
          <w:r w:rsidR="0033613D" w:rsidDel="00245C29">
            <w:rPr>
              <w:rFonts w:ascii="Calibri" w:hAnsi="Calibri" w:cs="Calibri"/>
              <w:iCs/>
              <w:sz w:val="24"/>
              <w:lang w:eastAsia="sk-SK"/>
            </w:rPr>
            <w:delText>anților eligibili</w:delText>
          </w:r>
        </w:del>
      </w:ins>
      <w:ins w:id="165" w:author="Gabriela" w:date="2023-05-17T21:55:00Z">
        <w:del w:id="166" w:author="Cristina" w:date="2023-05-19T13:32:00Z">
          <w:r w:rsidR="00BC2D67" w:rsidRPr="0054587A" w:rsidDel="00245C29">
            <w:rPr>
              <w:rFonts w:ascii="Calibri" w:hAnsi="Calibri" w:cs="Calibri"/>
              <w:iCs/>
              <w:sz w:val="24"/>
              <w:lang w:eastAsia="sk-SK"/>
              <w:rPrChange w:id="167" w:author="Gabriela" w:date="2023-05-17T22:40:00Z">
                <w:rPr>
                  <w:i/>
                  <w:iCs/>
                  <w:sz w:val="24"/>
                  <w:lang w:eastAsia="sk-SK"/>
                </w:rPr>
              </w:rPrChange>
            </w:rPr>
            <w:delText xml:space="preserve"> în cadrul apelului de proiecte PRSE/2.1/B/1/2023</w:delText>
          </w:r>
        </w:del>
      </w:ins>
      <w:commentRangeEnd w:id="135"/>
      <w:ins w:id="168" w:author="Gabriela" w:date="2023-05-18T10:15:00Z">
        <w:del w:id="169" w:author="Cristina" w:date="2023-05-19T13:32:00Z">
          <w:r w:rsidR="0033613D" w:rsidDel="00245C29">
            <w:rPr>
              <w:rStyle w:val="CommentReference"/>
              <w:rFonts w:asciiTheme="minorHAnsi" w:eastAsiaTheme="minorHAnsi" w:hAnsiTheme="minorHAnsi" w:cstheme="minorBidi"/>
            </w:rPr>
            <w:commentReference w:id="135"/>
          </w:r>
        </w:del>
      </w:ins>
    </w:p>
    <w:p w14:paraId="37C0C9DA" w14:textId="6CD1BCE5" w:rsidR="00245C29" w:rsidRPr="00F32D4B" w:rsidRDefault="00245C29" w:rsidP="00245C29">
      <w:pPr>
        <w:spacing w:after="0"/>
        <w:jc w:val="both"/>
        <w:rPr>
          <w:ins w:id="170" w:author="Cristina" w:date="2023-05-19T13:33:00Z"/>
          <w:rFonts w:eastAsia="Times New Roman" w:cstheme="minorHAnsi"/>
          <w:sz w:val="24"/>
          <w:szCs w:val="24"/>
        </w:rPr>
      </w:pPr>
      <w:bookmarkStart w:id="171" w:name="_Hlk118198617"/>
      <w:ins w:id="172" w:author="Cristina" w:date="2023-05-19T13:34:00Z">
        <w:r>
          <w:rPr>
            <w:rFonts w:eastAsia="Times New Roman" w:cstheme="minorHAnsi"/>
            <w:b/>
            <w:sz w:val="24"/>
            <w:szCs w:val="24"/>
          </w:rPr>
          <w:t xml:space="preserve">       </w:t>
        </w:r>
      </w:ins>
      <w:ins w:id="173" w:author="Cristina" w:date="2023-05-19T13:38:00Z">
        <w:r w:rsidR="0090498A">
          <w:rPr>
            <w:rFonts w:eastAsia="Times New Roman" w:cstheme="minorHAnsi"/>
            <w:b/>
            <w:sz w:val="24"/>
            <w:szCs w:val="24"/>
          </w:rPr>
          <w:t xml:space="preserve">- </w:t>
        </w:r>
      </w:ins>
      <w:ins w:id="174" w:author="Cristina" w:date="2023-05-19T13:33:00Z">
        <w:r w:rsidRPr="00F32D4B">
          <w:rPr>
            <w:rFonts w:eastAsia="Times New Roman" w:cstheme="minorHAnsi"/>
            <w:b/>
            <w:sz w:val="24"/>
            <w:szCs w:val="24"/>
          </w:rPr>
          <w:t>Unitățile Administrativ-Teritoriale (UAT) Județ</w:t>
        </w:r>
        <w:r w:rsidRPr="00F32D4B">
          <w:rPr>
            <w:rFonts w:eastAsia="Times New Roman" w:cstheme="minorHAnsi"/>
            <w:sz w:val="24"/>
            <w:szCs w:val="24"/>
          </w:rPr>
          <w:t xml:space="preserve">, definite conform Ordonanţei de Urgenţă nr. 57 din </w:t>
        </w:r>
      </w:ins>
      <w:ins w:id="175" w:author="Cristina" w:date="2023-05-19T13:34:00Z">
        <w:r>
          <w:rPr>
            <w:rFonts w:eastAsia="Times New Roman" w:cstheme="minorHAnsi"/>
            <w:sz w:val="24"/>
            <w:szCs w:val="24"/>
          </w:rPr>
          <w:t xml:space="preserve"> </w:t>
        </w:r>
      </w:ins>
      <w:ins w:id="176" w:author="Cristina" w:date="2023-05-19T13:33:00Z">
        <w:r w:rsidRPr="00F32D4B">
          <w:rPr>
            <w:rFonts w:eastAsia="Times New Roman" w:cstheme="minorHAnsi"/>
            <w:sz w:val="24"/>
            <w:szCs w:val="24"/>
          </w:rPr>
          <w:t>3 iulie 2019 privind Codul administrativ, cu modificările și completările ulterioare</w:t>
        </w:r>
      </w:ins>
    </w:p>
    <w:p w14:paraId="7A0C91AC" w14:textId="4112A66F" w:rsidR="00245C29" w:rsidRPr="00F32D4B" w:rsidRDefault="00245C29" w:rsidP="00245C29">
      <w:pPr>
        <w:spacing w:after="0"/>
        <w:jc w:val="both"/>
        <w:rPr>
          <w:ins w:id="177" w:author="Cristina" w:date="2023-05-19T13:33:00Z"/>
          <w:rFonts w:eastAsia="Times New Roman" w:cstheme="minorHAnsi"/>
          <w:b/>
          <w:sz w:val="24"/>
          <w:szCs w:val="24"/>
          <w:lang w:val="fr-FR"/>
        </w:rPr>
      </w:pPr>
      <w:ins w:id="178" w:author="Cristina" w:date="2023-05-19T13:34:00Z">
        <w:r w:rsidRPr="00245C29">
          <w:rPr>
            <w:rFonts w:eastAsia="Times New Roman" w:cstheme="minorHAnsi"/>
            <w:b/>
            <w:sz w:val="24"/>
            <w:szCs w:val="24"/>
            <w:rPrChange w:id="179" w:author="Cristina" w:date="2023-05-19T13:34:00Z">
              <w:rPr>
                <w:rFonts w:eastAsia="Times New Roman" w:cstheme="minorHAnsi"/>
                <w:b/>
                <w:sz w:val="24"/>
                <w:szCs w:val="24"/>
                <w:lang w:val="fr-FR"/>
              </w:rPr>
            </w:rPrChange>
          </w:rPr>
          <w:t xml:space="preserve">       </w:t>
        </w:r>
      </w:ins>
      <w:ins w:id="180" w:author="Cristina" w:date="2023-05-19T13:38:00Z">
        <w:r w:rsidR="0090498A">
          <w:rPr>
            <w:rFonts w:eastAsia="Times New Roman" w:cstheme="minorHAnsi"/>
            <w:b/>
            <w:sz w:val="24"/>
            <w:szCs w:val="24"/>
            <w:lang w:val="fr-FR"/>
          </w:rPr>
          <w:t xml:space="preserve">- </w:t>
        </w:r>
      </w:ins>
      <w:proofErr w:type="spellStart"/>
      <w:ins w:id="181" w:author="Cristina" w:date="2023-05-19T13:33:00Z">
        <w:r w:rsidRPr="00F32D4B">
          <w:rPr>
            <w:rFonts w:eastAsia="Times New Roman" w:cstheme="minorHAnsi"/>
            <w:b/>
            <w:sz w:val="24"/>
            <w:szCs w:val="24"/>
            <w:lang w:val="fr-FR"/>
          </w:rPr>
          <w:t>Parteneriate</w:t>
        </w:r>
        <w:proofErr w:type="spellEnd"/>
        <w:r w:rsidRPr="00F32D4B">
          <w:rPr>
            <w:rFonts w:eastAsia="Times New Roman" w:cstheme="minorHAnsi"/>
            <w:b/>
            <w:sz w:val="24"/>
            <w:szCs w:val="24"/>
            <w:lang w:val="fr-FR"/>
          </w:rPr>
          <w:t xml:space="preserve"> </w:t>
        </w:r>
        <w:proofErr w:type="spellStart"/>
        <w:proofErr w:type="gramStart"/>
        <w:r w:rsidRPr="00F32D4B">
          <w:rPr>
            <w:rFonts w:eastAsia="Times New Roman" w:cstheme="minorHAnsi"/>
            <w:b/>
            <w:sz w:val="24"/>
            <w:szCs w:val="24"/>
            <w:lang w:val="fr-FR"/>
          </w:rPr>
          <w:t>între</w:t>
        </w:r>
        <w:proofErr w:type="spellEnd"/>
        <w:r w:rsidRPr="00F32D4B">
          <w:rPr>
            <w:rFonts w:eastAsia="Times New Roman" w:cstheme="minorHAnsi"/>
            <w:b/>
            <w:sz w:val="24"/>
            <w:szCs w:val="24"/>
            <w:lang w:val="fr-FR"/>
          </w:rPr>
          <w:t>:</w:t>
        </w:r>
        <w:proofErr w:type="gramEnd"/>
      </w:ins>
    </w:p>
    <w:p w14:paraId="4F3D7FC0" w14:textId="77777777" w:rsidR="00245C29" w:rsidRPr="00F32D4B" w:rsidRDefault="00245C29" w:rsidP="00245C29">
      <w:pPr>
        <w:spacing w:after="0"/>
        <w:jc w:val="both"/>
        <w:rPr>
          <w:ins w:id="182" w:author="Cristina" w:date="2023-05-19T13:33:00Z"/>
          <w:rFonts w:eastAsia="Times New Roman" w:cstheme="minorHAnsi"/>
          <w:sz w:val="24"/>
          <w:szCs w:val="24"/>
          <w:lang w:val="fr-FR"/>
        </w:rPr>
      </w:pPr>
      <w:ins w:id="183" w:author="Cristina" w:date="2023-05-19T13:33:00Z">
        <w:r w:rsidRPr="00F32D4B">
          <w:rPr>
            <w:rFonts w:eastAsia="Times New Roman" w:cstheme="minorHAnsi"/>
            <w:sz w:val="24"/>
            <w:szCs w:val="24"/>
            <w:lang w:val="fr-FR"/>
          </w:rPr>
          <w:t>-</w:t>
        </w:r>
        <w:r w:rsidRPr="00F32D4B">
          <w:rPr>
            <w:rFonts w:eastAsia="Times New Roman" w:cstheme="minorHAnsi"/>
            <w:sz w:val="24"/>
            <w:szCs w:val="24"/>
            <w:lang w:val="fr-FR"/>
          </w:rPr>
          <w:tab/>
          <w:t xml:space="preserve">UAT </w:t>
        </w:r>
        <w:proofErr w:type="spellStart"/>
        <w:r w:rsidRPr="00F32D4B">
          <w:rPr>
            <w:rFonts w:eastAsia="Times New Roman" w:cstheme="minorHAnsi"/>
            <w:sz w:val="24"/>
            <w:szCs w:val="24"/>
            <w:lang w:val="fr-FR"/>
          </w:rPr>
          <w:t>Județ</w:t>
        </w:r>
        <w:proofErr w:type="spellEnd"/>
        <w:r w:rsidRPr="00F32D4B">
          <w:rPr>
            <w:rFonts w:eastAsia="Times New Roman" w:cstheme="minorHAnsi"/>
            <w:sz w:val="24"/>
            <w:szCs w:val="24"/>
            <w:lang w:val="fr-FR"/>
          </w:rPr>
          <w:t xml:space="preserve">(e) </w:t>
        </w:r>
        <w:proofErr w:type="spellStart"/>
        <w:r w:rsidRPr="00F32D4B">
          <w:rPr>
            <w:rFonts w:eastAsia="Times New Roman" w:cstheme="minorHAnsi"/>
            <w:sz w:val="24"/>
            <w:szCs w:val="24"/>
            <w:lang w:val="fr-FR"/>
          </w:rPr>
          <w:t>și</w:t>
        </w:r>
        <w:proofErr w:type="spellEnd"/>
        <w:r w:rsidRPr="00F32D4B">
          <w:rPr>
            <w:rFonts w:eastAsia="Times New Roman" w:cstheme="minorHAnsi"/>
            <w:sz w:val="24"/>
            <w:szCs w:val="24"/>
            <w:lang w:val="fr-FR"/>
          </w:rPr>
          <w:t xml:space="preserve"> </w:t>
        </w:r>
        <w:proofErr w:type="spellStart"/>
        <w:r w:rsidRPr="00F32D4B">
          <w:rPr>
            <w:rFonts w:eastAsia="Times New Roman" w:cstheme="minorHAnsi"/>
            <w:sz w:val="24"/>
            <w:szCs w:val="24"/>
            <w:lang w:val="fr-FR"/>
          </w:rPr>
          <w:t>Municipiu</w:t>
        </w:r>
        <w:proofErr w:type="spellEnd"/>
        <w:r w:rsidRPr="00F32D4B">
          <w:rPr>
            <w:rFonts w:eastAsia="Times New Roman" w:cstheme="minorHAnsi"/>
            <w:sz w:val="24"/>
            <w:szCs w:val="24"/>
            <w:lang w:val="fr-FR"/>
          </w:rPr>
          <w:t xml:space="preserve">(i)/ </w:t>
        </w:r>
        <w:proofErr w:type="spellStart"/>
        <w:r w:rsidRPr="00F32D4B">
          <w:rPr>
            <w:rFonts w:eastAsia="Times New Roman" w:cstheme="minorHAnsi"/>
            <w:sz w:val="24"/>
            <w:szCs w:val="24"/>
            <w:lang w:val="fr-FR"/>
          </w:rPr>
          <w:t>Oraș</w:t>
        </w:r>
        <w:proofErr w:type="spellEnd"/>
        <w:r w:rsidRPr="00F32D4B">
          <w:rPr>
            <w:rFonts w:eastAsia="Times New Roman" w:cstheme="minorHAnsi"/>
            <w:sz w:val="24"/>
            <w:szCs w:val="24"/>
            <w:lang w:val="fr-FR"/>
          </w:rPr>
          <w:t xml:space="preserve">(e)/ </w:t>
        </w:r>
        <w:proofErr w:type="spellStart"/>
        <w:r w:rsidRPr="00F32D4B">
          <w:rPr>
            <w:rFonts w:eastAsia="Times New Roman" w:cstheme="minorHAnsi"/>
            <w:sz w:val="24"/>
            <w:szCs w:val="24"/>
            <w:lang w:val="fr-FR"/>
          </w:rPr>
          <w:t>Comună</w:t>
        </w:r>
        <w:proofErr w:type="spellEnd"/>
        <w:r w:rsidRPr="00F32D4B">
          <w:rPr>
            <w:rFonts w:eastAsia="Times New Roman" w:cstheme="minorHAnsi"/>
            <w:sz w:val="24"/>
            <w:szCs w:val="24"/>
            <w:lang w:val="fr-FR"/>
          </w:rPr>
          <w:t>(e</w:t>
        </w:r>
        <w:proofErr w:type="gramStart"/>
        <w:r w:rsidRPr="00F32D4B">
          <w:rPr>
            <w:rFonts w:eastAsia="Times New Roman" w:cstheme="minorHAnsi"/>
            <w:sz w:val="24"/>
            <w:szCs w:val="24"/>
            <w:lang w:val="fr-FR"/>
          </w:rPr>
          <w:t>);</w:t>
        </w:r>
        <w:proofErr w:type="gramEnd"/>
      </w:ins>
    </w:p>
    <w:p w14:paraId="055AC3CB" w14:textId="77777777" w:rsidR="00245C29" w:rsidRDefault="00245C29" w:rsidP="00245C29">
      <w:pPr>
        <w:spacing w:after="0"/>
        <w:jc w:val="both"/>
        <w:rPr>
          <w:ins w:id="184" w:author="Cristina" w:date="2023-05-19T13:33:00Z"/>
          <w:rFonts w:eastAsia="Times New Roman" w:cstheme="minorHAnsi"/>
          <w:sz w:val="24"/>
          <w:szCs w:val="24"/>
          <w:lang w:val="fr-FR"/>
        </w:rPr>
      </w:pPr>
      <w:ins w:id="185" w:author="Cristina" w:date="2023-05-19T13:33:00Z">
        <w:r w:rsidRPr="00F32D4B">
          <w:rPr>
            <w:rFonts w:eastAsia="Times New Roman" w:cstheme="minorHAnsi"/>
            <w:sz w:val="24"/>
            <w:szCs w:val="24"/>
            <w:lang w:val="fr-FR"/>
          </w:rPr>
          <w:t>-</w:t>
        </w:r>
        <w:r w:rsidRPr="00F32D4B">
          <w:rPr>
            <w:rFonts w:eastAsia="Times New Roman" w:cstheme="minorHAnsi"/>
            <w:sz w:val="24"/>
            <w:szCs w:val="24"/>
            <w:lang w:val="fr-FR"/>
          </w:rPr>
          <w:tab/>
        </w:r>
        <w:proofErr w:type="spellStart"/>
        <w:r w:rsidRPr="00F32D4B">
          <w:rPr>
            <w:rFonts w:eastAsia="Times New Roman" w:cstheme="minorHAnsi"/>
            <w:sz w:val="24"/>
            <w:szCs w:val="24"/>
            <w:lang w:val="fr-FR"/>
          </w:rPr>
          <w:t>Două</w:t>
        </w:r>
        <w:proofErr w:type="spellEnd"/>
        <w:r w:rsidRPr="00F32D4B">
          <w:rPr>
            <w:rFonts w:eastAsia="Times New Roman" w:cstheme="minorHAnsi"/>
            <w:sz w:val="24"/>
            <w:szCs w:val="24"/>
            <w:lang w:val="fr-FR"/>
          </w:rPr>
          <w:t xml:space="preserve"> </w:t>
        </w:r>
        <w:proofErr w:type="spellStart"/>
        <w:r w:rsidRPr="00F32D4B">
          <w:rPr>
            <w:rFonts w:eastAsia="Times New Roman" w:cstheme="minorHAnsi"/>
            <w:sz w:val="24"/>
            <w:szCs w:val="24"/>
            <w:lang w:val="fr-FR"/>
          </w:rPr>
          <w:t>sau</w:t>
        </w:r>
        <w:proofErr w:type="spellEnd"/>
        <w:r w:rsidRPr="00F32D4B">
          <w:rPr>
            <w:rFonts w:eastAsia="Times New Roman" w:cstheme="minorHAnsi"/>
            <w:sz w:val="24"/>
            <w:szCs w:val="24"/>
            <w:lang w:val="fr-FR"/>
          </w:rPr>
          <w:t xml:space="preserve"> mai </w:t>
        </w:r>
        <w:proofErr w:type="spellStart"/>
        <w:r w:rsidRPr="00F32D4B">
          <w:rPr>
            <w:rFonts w:eastAsia="Times New Roman" w:cstheme="minorHAnsi"/>
            <w:sz w:val="24"/>
            <w:szCs w:val="24"/>
            <w:lang w:val="fr-FR"/>
          </w:rPr>
          <w:t>multe</w:t>
        </w:r>
        <w:proofErr w:type="spellEnd"/>
        <w:r w:rsidRPr="00F32D4B">
          <w:rPr>
            <w:rFonts w:eastAsia="Times New Roman" w:cstheme="minorHAnsi"/>
            <w:sz w:val="24"/>
            <w:szCs w:val="24"/>
            <w:lang w:val="fr-FR"/>
          </w:rPr>
          <w:t xml:space="preserve"> UAT </w:t>
        </w:r>
        <w:proofErr w:type="spellStart"/>
        <w:r w:rsidRPr="00F32D4B">
          <w:rPr>
            <w:rFonts w:eastAsia="Times New Roman" w:cstheme="minorHAnsi"/>
            <w:sz w:val="24"/>
            <w:szCs w:val="24"/>
            <w:lang w:val="fr-FR"/>
          </w:rPr>
          <w:t>Județ</w:t>
        </w:r>
        <w:proofErr w:type="spellEnd"/>
        <w:r w:rsidRPr="00F32D4B">
          <w:rPr>
            <w:rFonts w:eastAsia="Times New Roman" w:cstheme="minorHAnsi"/>
            <w:sz w:val="24"/>
            <w:szCs w:val="24"/>
            <w:lang w:val="fr-FR"/>
          </w:rPr>
          <w:t>.</w:t>
        </w:r>
        <w:bookmarkEnd w:id="171"/>
      </w:ins>
    </w:p>
    <w:p w14:paraId="1ACA1F45" w14:textId="084A22A1" w:rsidR="00245C29" w:rsidRDefault="00245C29">
      <w:pPr>
        <w:pStyle w:val="ListParagraph"/>
        <w:suppressAutoHyphens w:val="0"/>
        <w:spacing w:after="0" w:line="240" w:lineRule="auto"/>
        <w:ind w:left="0"/>
        <w:jc w:val="both"/>
        <w:rPr>
          <w:ins w:id="186" w:author="Cristina" w:date="2023-05-19T13:34:00Z"/>
          <w:rFonts w:cstheme="minorHAnsi"/>
          <w:b/>
          <w:bCs/>
          <w:sz w:val="24"/>
          <w:szCs w:val="24"/>
        </w:rPr>
        <w:pPrChange w:id="187" w:author="Cristina" w:date="2023-05-19T13:34:00Z">
          <w:pPr>
            <w:pStyle w:val="ListParagraph"/>
            <w:numPr>
              <w:ilvl w:val="2"/>
              <w:numId w:val="9"/>
            </w:numPr>
            <w:suppressAutoHyphens w:val="0"/>
            <w:spacing w:after="0" w:line="240" w:lineRule="auto"/>
            <w:ind w:hanging="720"/>
            <w:jc w:val="both"/>
          </w:pPr>
        </w:pPrChange>
      </w:pPr>
      <w:ins w:id="188" w:author="Cristina" w:date="2023-05-19T13:34:00Z">
        <w:r>
          <w:rPr>
            <w:rFonts w:cstheme="minorHAnsi"/>
            <w:b/>
            <w:bCs/>
            <w:sz w:val="24"/>
            <w:szCs w:val="24"/>
          </w:rPr>
          <w:t xml:space="preserve">       </w:t>
        </w:r>
      </w:ins>
      <w:ins w:id="189" w:author="Cristina" w:date="2023-05-19T13:38:00Z">
        <w:r w:rsidR="0090498A">
          <w:rPr>
            <w:rFonts w:cstheme="minorHAnsi"/>
            <w:b/>
            <w:bCs/>
            <w:sz w:val="24"/>
            <w:szCs w:val="24"/>
          </w:rPr>
          <w:t xml:space="preserve">- </w:t>
        </w:r>
      </w:ins>
      <w:ins w:id="190" w:author="Cristina" w:date="2023-05-19T13:34:00Z">
        <w:r w:rsidRPr="0020173D">
          <w:rPr>
            <w:rFonts w:cstheme="minorHAnsi"/>
            <w:b/>
            <w:bCs/>
            <w:sz w:val="24"/>
            <w:szCs w:val="24"/>
          </w:rPr>
          <w:t>Categorii de parteneri eligibili</w:t>
        </w:r>
      </w:ins>
    </w:p>
    <w:p w14:paraId="571E57CE" w14:textId="77777777" w:rsidR="00245C29" w:rsidRPr="000343FD" w:rsidRDefault="00245C29" w:rsidP="00245C29">
      <w:pPr>
        <w:pStyle w:val="5Normal"/>
        <w:spacing w:before="0" w:after="0"/>
        <w:rPr>
          <w:ins w:id="191" w:author="Cristina" w:date="2023-05-19T13:34:00Z"/>
          <w:rFonts w:asciiTheme="minorHAnsi" w:hAnsiTheme="minorHAnsi"/>
          <w:sz w:val="24"/>
        </w:rPr>
      </w:pPr>
      <w:ins w:id="192" w:author="Cristina" w:date="2023-05-19T13:34:00Z">
        <w:r>
          <w:rPr>
            <w:rFonts w:asciiTheme="minorHAnsi" w:hAnsiTheme="minorHAnsi"/>
            <w:sz w:val="24"/>
          </w:rPr>
          <w:t xml:space="preserve">- </w:t>
        </w:r>
        <w:r w:rsidRPr="000343FD">
          <w:rPr>
            <w:rFonts w:asciiTheme="minorHAnsi" w:hAnsiTheme="minorHAnsi"/>
            <w:sz w:val="24"/>
          </w:rPr>
          <w:t>UAT Județ(e) și Municipiu(i)/ Oraș(e)/ Comună(e);</w:t>
        </w:r>
      </w:ins>
    </w:p>
    <w:p w14:paraId="1C45E857" w14:textId="3142B908" w:rsidR="00BC2D67" w:rsidRPr="00245C29" w:rsidDel="00245C29" w:rsidRDefault="00245C29">
      <w:pPr>
        <w:suppressAutoHyphens w:val="0"/>
        <w:autoSpaceDE w:val="0"/>
        <w:autoSpaceDN w:val="0"/>
        <w:adjustRightInd w:val="0"/>
        <w:spacing w:after="0" w:line="240" w:lineRule="auto"/>
        <w:ind w:left="1134"/>
        <w:jc w:val="both"/>
        <w:rPr>
          <w:ins w:id="193" w:author="Gabriela" w:date="2023-05-17T21:56:00Z"/>
          <w:del w:id="194" w:author="Cristina" w:date="2023-05-19T13:33:00Z"/>
          <w:rFonts w:ascii="Calibri" w:hAnsi="Calibri" w:cs="Calibri"/>
          <w:color w:val="000000"/>
          <w:sz w:val="24"/>
          <w:szCs w:val="24"/>
          <w:lang w:val="fr-FR" w:eastAsia="en-GB"/>
          <w:rPrChange w:id="195" w:author="Cristina" w:date="2023-05-19T13:34:00Z">
            <w:rPr>
              <w:ins w:id="196" w:author="Gabriela" w:date="2023-05-17T21:56:00Z"/>
              <w:del w:id="197" w:author="Cristina" w:date="2023-05-19T13:33:00Z"/>
              <w:lang w:val="en-GB" w:eastAsia="en-GB"/>
            </w:rPr>
          </w:rPrChange>
        </w:rPr>
        <w:pPrChange w:id="198" w:author="Cristina" w:date="2023-05-19T13:33:00Z">
          <w:pPr>
            <w:autoSpaceDE w:val="0"/>
            <w:autoSpaceDN w:val="0"/>
            <w:adjustRightInd w:val="0"/>
            <w:spacing w:after="0"/>
            <w:ind w:left="1134"/>
            <w:jc w:val="both"/>
          </w:pPr>
        </w:pPrChange>
      </w:pPr>
      <w:ins w:id="199" w:author="Cristina" w:date="2023-05-19T13:34:00Z">
        <w:r w:rsidRPr="000343FD">
          <w:rPr>
            <w:sz w:val="24"/>
          </w:rPr>
          <w:t>-</w:t>
        </w:r>
        <w:r>
          <w:rPr>
            <w:sz w:val="24"/>
          </w:rPr>
          <w:t xml:space="preserve"> </w:t>
        </w:r>
        <w:r w:rsidRPr="000343FD">
          <w:rPr>
            <w:sz w:val="24"/>
          </w:rPr>
          <w:t>Două sau mai multe UAT Județ</w:t>
        </w:r>
        <w:r w:rsidRPr="00245C29" w:rsidDel="00245C29">
          <w:rPr>
            <w:rFonts w:ascii="Calibri" w:hAnsi="Calibri" w:cs="Calibri"/>
            <w:color w:val="000000"/>
            <w:sz w:val="24"/>
            <w:szCs w:val="24"/>
            <w:lang w:val="fr-FR" w:eastAsia="en-GB"/>
            <w:rPrChange w:id="200" w:author="Cristina" w:date="2023-05-19T13:34:00Z">
              <w:rPr>
                <w:rFonts w:ascii="Calibri" w:hAnsi="Calibri" w:cs="Calibri"/>
                <w:color w:val="000000"/>
                <w:sz w:val="24"/>
                <w:szCs w:val="24"/>
                <w:lang w:val="en-GB" w:eastAsia="en-GB"/>
              </w:rPr>
            </w:rPrChange>
          </w:rPr>
          <w:t xml:space="preserve"> </w:t>
        </w:r>
      </w:ins>
      <w:ins w:id="201" w:author="Gabriela" w:date="2023-05-17T21:56:00Z">
        <w:del w:id="202" w:author="Cristina" w:date="2023-05-19T13:33:00Z">
          <w:r w:rsidR="00BC2D67" w:rsidRPr="00245C29" w:rsidDel="00245C29">
            <w:rPr>
              <w:rFonts w:ascii="Calibri" w:hAnsi="Calibri" w:cs="Calibri"/>
              <w:color w:val="000000"/>
              <w:sz w:val="24"/>
              <w:szCs w:val="24"/>
              <w:lang w:val="fr-FR" w:eastAsia="en-GB"/>
              <w:rPrChange w:id="203" w:author="Cristina" w:date="2023-05-19T13:34:00Z">
                <w:rPr>
                  <w:lang w:val="en-GB" w:eastAsia="en-GB"/>
                </w:rPr>
              </w:rPrChange>
            </w:rPr>
            <w:delText xml:space="preserve">Autoritățile publice centrale; </w:delText>
          </w:r>
        </w:del>
      </w:ins>
    </w:p>
    <w:p w14:paraId="220EFEA7" w14:textId="11CA57BD" w:rsidR="00BC2D67" w:rsidRPr="007707C1" w:rsidDel="00245C29" w:rsidRDefault="00BC2D67">
      <w:pPr>
        <w:rPr>
          <w:ins w:id="204" w:author="Gabriela" w:date="2023-05-17T21:56:00Z"/>
          <w:del w:id="205" w:author="Cristina" w:date="2023-05-19T13:33:00Z"/>
        </w:rPr>
        <w:pPrChange w:id="206" w:author="Cristina" w:date="2023-05-19T13:33:00Z">
          <w:pPr>
            <w:numPr>
              <w:numId w:val="6"/>
            </w:numPr>
            <w:tabs>
              <w:tab w:val="left" w:pos="284"/>
            </w:tabs>
            <w:suppressAutoHyphens w:val="0"/>
            <w:spacing w:after="0" w:line="240" w:lineRule="auto"/>
            <w:ind w:left="1134" w:hanging="360"/>
            <w:jc w:val="both"/>
          </w:pPr>
        </w:pPrChange>
      </w:pPr>
      <w:ins w:id="207" w:author="Gabriela" w:date="2023-05-17T21:56:00Z">
        <w:del w:id="208" w:author="Cristina" w:date="2023-05-19T13:33:00Z">
          <w:r w:rsidRPr="007707C1" w:rsidDel="00245C29">
            <w:delText>Autoritățile și instituțiile publice locale</w:delText>
          </w:r>
        </w:del>
      </w:ins>
    </w:p>
    <w:p w14:paraId="344C1905" w14:textId="554F525B" w:rsidR="00BC2D67" w:rsidRPr="007707C1" w:rsidDel="00245C29" w:rsidRDefault="00BC2D67">
      <w:pPr>
        <w:rPr>
          <w:ins w:id="209" w:author="Gabriela" w:date="2023-05-17T21:56:00Z"/>
          <w:del w:id="210" w:author="Cristina" w:date="2023-05-19T13:33:00Z"/>
        </w:rPr>
        <w:pPrChange w:id="211" w:author="Cristina" w:date="2023-05-19T13:33:00Z">
          <w:pPr>
            <w:pStyle w:val="ListParagraph"/>
            <w:numPr>
              <w:numId w:val="7"/>
            </w:numPr>
            <w:tabs>
              <w:tab w:val="left" w:pos="284"/>
            </w:tabs>
            <w:suppressAutoHyphens w:val="0"/>
            <w:spacing w:after="0" w:line="240" w:lineRule="auto"/>
            <w:ind w:left="1494" w:hanging="360"/>
            <w:jc w:val="both"/>
          </w:pPr>
        </w:pPrChange>
      </w:pPr>
      <w:ins w:id="212" w:author="Gabriela" w:date="2023-05-17T21:56:00Z">
        <w:del w:id="213" w:author="Cristina" w:date="2023-05-19T13:33:00Z">
          <w:r w:rsidRPr="007707C1" w:rsidDel="00245C29">
            <w:delText xml:space="preserve">Instituții de învățământ de stat (învățământul preșcolar, primar și secundar, </w:delText>
          </w:r>
        </w:del>
      </w:ins>
    </w:p>
    <w:p w14:paraId="6668B22D" w14:textId="1E1E33AA" w:rsidR="00BC2D67" w:rsidRPr="007707C1" w:rsidDel="00245C29" w:rsidRDefault="00BC2D67">
      <w:pPr>
        <w:rPr>
          <w:ins w:id="214" w:author="Gabriela" w:date="2023-05-17T21:56:00Z"/>
          <w:del w:id="215" w:author="Cristina" w:date="2023-05-19T13:33:00Z"/>
        </w:rPr>
        <w:pPrChange w:id="216" w:author="Cristina" w:date="2023-05-19T13:33:00Z">
          <w:pPr>
            <w:tabs>
              <w:tab w:val="left" w:pos="284"/>
            </w:tabs>
            <w:spacing w:after="0"/>
            <w:ind w:left="1134"/>
            <w:jc w:val="both"/>
          </w:pPr>
        </w:pPrChange>
      </w:pPr>
      <w:ins w:id="217" w:author="Gabriela" w:date="2023-05-17T21:56:00Z">
        <w:del w:id="218" w:author="Cristina" w:date="2023-05-19T13:33:00Z">
          <w:r w:rsidRPr="007707C1" w:rsidDel="00245C29">
            <w:delText>profesional și tehnic și universitar);</w:delText>
          </w:r>
        </w:del>
      </w:ins>
    </w:p>
    <w:p w14:paraId="59884EA0" w14:textId="1E6314F3" w:rsidR="00BC2D67" w:rsidRPr="007707C1" w:rsidDel="00245C29" w:rsidRDefault="00BC2D67">
      <w:pPr>
        <w:rPr>
          <w:ins w:id="219" w:author="Gabriela" w:date="2023-05-17T21:56:00Z"/>
          <w:del w:id="220" w:author="Cristina" w:date="2023-05-19T13:33:00Z"/>
        </w:rPr>
        <w:pPrChange w:id="221" w:author="Cristina" w:date="2023-05-19T13:33:00Z">
          <w:pPr>
            <w:pStyle w:val="ListParagraph"/>
            <w:numPr>
              <w:numId w:val="7"/>
            </w:numPr>
            <w:tabs>
              <w:tab w:val="left" w:pos="284"/>
            </w:tabs>
            <w:suppressAutoHyphens w:val="0"/>
            <w:spacing w:after="0" w:line="240" w:lineRule="auto"/>
            <w:ind w:left="1494" w:hanging="360"/>
            <w:jc w:val="both"/>
          </w:pPr>
        </w:pPrChange>
      </w:pPr>
      <w:ins w:id="222" w:author="Gabriela" w:date="2023-05-17T21:56:00Z">
        <w:del w:id="223" w:author="Cristina" w:date="2023-05-19T13:33:00Z">
          <w:r w:rsidRPr="00245C29" w:rsidDel="00245C29">
            <w:rPr>
              <w:lang w:val="fr-FR"/>
              <w:rPrChange w:id="224" w:author="Cristina" w:date="2023-05-19T13:34:00Z">
                <w:rPr>
                  <w:lang w:val="en-US"/>
                </w:rPr>
              </w:rPrChange>
            </w:rPr>
            <w:delText xml:space="preserve">Consorțiile administrative înființate conform Legii 375/2022 </w:delText>
          </w:r>
          <w:r w:rsidRPr="007707C1" w:rsidDel="00245C29">
            <w:delText xml:space="preserve">pentru modificarea </w:delText>
          </w:r>
        </w:del>
      </w:ins>
    </w:p>
    <w:p w14:paraId="5D3D27A4" w14:textId="337C3F2F" w:rsidR="00BC2D67" w:rsidRPr="007707C1" w:rsidDel="00245C29" w:rsidRDefault="00BC2D67">
      <w:pPr>
        <w:rPr>
          <w:ins w:id="225" w:author="Gabriela" w:date="2023-05-17T21:56:00Z"/>
          <w:del w:id="226" w:author="Cristina" w:date="2023-05-19T13:33:00Z"/>
        </w:rPr>
        <w:pPrChange w:id="227" w:author="Cristina" w:date="2023-05-19T13:33:00Z">
          <w:pPr>
            <w:tabs>
              <w:tab w:val="left" w:pos="284"/>
            </w:tabs>
            <w:spacing w:after="0"/>
            <w:ind w:left="1134"/>
            <w:jc w:val="both"/>
          </w:pPr>
        </w:pPrChange>
      </w:pPr>
      <w:ins w:id="228" w:author="Gabriela" w:date="2023-05-17T21:56:00Z">
        <w:del w:id="229" w:author="Cristina" w:date="2023-05-19T13:33:00Z">
          <w:r w:rsidRPr="007707C1" w:rsidDel="00245C29">
            <w:delText>şi completareprivind Codul administrativ;</w:delText>
          </w:r>
        </w:del>
      </w:ins>
    </w:p>
    <w:p w14:paraId="7A980832" w14:textId="14344DDD" w:rsidR="00BC2D67" w:rsidRPr="007707C1" w:rsidDel="00245C29" w:rsidRDefault="00BC2D67">
      <w:pPr>
        <w:rPr>
          <w:ins w:id="230" w:author="Gabriela" w:date="2023-05-17T21:56:00Z"/>
          <w:del w:id="231" w:author="Cristina" w:date="2023-05-19T13:33:00Z"/>
        </w:rPr>
        <w:pPrChange w:id="232" w:author="Cristina" w:date="2023-05-19T13:33:00Z">
          <w:pPr>
            <w:tabs>
              <w:tab w:val="left" w:pos="284"/>
            </w:tabs>
            <w:spacing w:after="0"/>
            <w:ind w:left="1134"/>
            <w:jc w:val="both"/>
          </w:pPr>
        </w:pPrChange>
      </w:pPr>
      <w:ins w:id="233" w:author="Gabriela" w:date="2023-05-17T21:56:00Z">
        <w:del w:id="234" w:author="Cristina" w:date="2023-05-19T13:33:00Z">
          <w:r w:rsidRPr="007707C1" w:rsidDel="00245C29">
            <w:delText>Asociațiile de Dezvoltare intercomunitară înființate conform prevederilor</w:delText>
          </w:r>
        </w:del>
      </w:ins>
      <w:ins w:id="235" w:author="Gabriela" w:date="2023-05-17T22:06:00Z">
        <w:del w:id="236" w:author="Cristina" w:date="2023-05-19T13:33:00Z">
          <w:r w:rsidR="007707C1" w:rsidRPr="007707C1" w:rsidDel="00245C29">
            <w:delText xml:space="preserve"> </w:delText>
          </w:r>
        </w:del>
      </w:ins>
      <w:ins w:id="237" w:author="Gabriela" w:date="2023-05-17T21:56:00Z">
        <w:del w:id="238" w:author="Cristina" w:date="2023-05-19T13:33:00Z">
          <w:r w:rsidRPr="007707C1" w:rsidDel="00245C29">
            <w:delText>legale.</w:delText>
          </w:r>
        </w:del>
      </w:ins>
    </w:p>
    <w:p w14:paraId="357F4F24" w14:textId="359BDED8" w:rsidR="00BC2D67" w:rsidRPr="007707C1" w:rsidRDefault="00BC2D67">
      <w:pPr>
        <w:rPr>
          <w:ins w:id="239" w:author="Gabriela" w:date="2023-05-17T21:56:00Z"/>
        </w:rPr>
        <w:pPrChange w:id="240" w:author="Cristina" w:date="2023-05-19T13:33:00Z">
          <w:pPr>
            <w:pStyle w:val="ListParagraph"/>
            <w:numPr>
              <w:numId w:val="7"/>
            </w:numPr>
            <w:suppressAutoHyphens w:val="0"/>
            <w:spacing w:after="0" w:line="240" w:lineRule="auto"/>
            <w:ind w:left="1494" w:hanging="360"/>
            <w:jc w:val="both"/>
          </w:pPr>
        </w:pPrChange>
      </w:pPr>
      <w:ins w:id="241" w:author="Gabriela" w:date="2023-05-17T21:56:00Z">
        <w:del w:id="242" w:author="Cristina" w:date="2023-05-19T13:33:00Z">
          <w:r w:rsidRPr="007707C1" w:rsidDel="00245C29">
            <w:delText>Parteneriatele între entitățile de mai sus.</w:delText>
          </w:r>
        </w:del>
      </w:ins>
    </w:p>
    <w:p w14:paraId="4305154D" w14:textId="0B2AE450" w:rsidR="00BC2D67" w:rsidRPr="007707C1" w:rsidDel="00BC2D67" w:rsidRDefault="00BC2D67" w:rsidP="00B466BA">
      <w:pPr>
        <w:pStyle w:val="bullet"/>
        <w:numPr>
          <w:ilvl w:val="0"/>
          <w:numId w:val="0"/>
        </w:numPr>
        <w:spacing w:before="0" w:after="0"/>
        <w:ind w:left="630"/>
        <w:rPr>
          <w:del w:id="243" w:author="Gabriela" w:date="2023-05-17T21:58:00Z"/>
          <w:rFonts w:ascii="Calibri" w:hAnsi="Calibri" w:cs="Calibri"/>
          <w:i/>
          <w:iCs/>
          <w:sz w:val="24"/>
          <w:lang w:eastAsia="sk-SK"/>
          <w:rPrChange w:id="244" w:author="Gabriela" w:date="2023-05-17T22:06:00Z">
            <w:rPr>
              <w:del w:id="245" w:author="Gabriela" w:date="2023-05-17T21:58:00Z"/>
              <w:i/>
              <w:iCs/>
              <w:sz w:val="24"/>
              <w:lang w:eastAsia="sk-SK"/>
            </w:rPr>
          </w:rPrChange>
        </w:rPr>
      </w:pPr>
    </w:p>
    <w:p w14:paraId="04DABB51" w14:textId="4ADEC39C" w:rsidR="00B466BA" w:rsidRDefault="009E7ED4" w:rsidP="00B466BA">
      <w:pPr>
        <w:pStyle w:val="bullet"/>
        <w:numPr>
          <w:ilvl w:val="0"/>
          <w:numId w:val="0"/>
        </w:numPr>
        <w:spacing w:before="0" w:after="0"/>
        <w:ind w:left="630"/>
        <w:rPr>
          <w:ins w:id="246" w:author="Cristina" w:date="2023-05-29T10:17:00Z"/>
          <w:rFonts w:ascii="Calibri" w:hAnsi="Calibri" w:cs="Calibri"/>
          <w:sz w:val="24"/>
          <w:lang w:eastAsia="sk-SK"/>
        </w:rPr>
      </w:pPr>
      <w:r w:rsidRPr="007707C1">
        <w:rPr>
          <w:rFonts w:ascii="Calibri" w:hAnsi="Calibri" w:cs="Calibri"/>
          <w:sz w:val="24"/>
          <w:rPrChange w:id="247"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248"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249" w:author="Gabriela" w:date="2023-05-17T22:06:00Z">
            <w:rPr/>
          </w:rPrChange>
        </w:rPr>
        <w:fldChar w:fldCharType="end"/>
      </w:r>
      <w:bookmarkStart w:id="250" w:name="__Fieldmark__24426_1580758020"/>
      <w:bookmarkEnd w:id="250"/>
      <w:r w:rsidR="002F6292" w:rsidRPr="007707C1">
        <w:rPr>
          <w:rFonts w:ascii="Calibri" w:hAnsi="Calibri" w:cs="Calibri"/>
          <w:iCs/>
          <w:sz w:val="24"/>
          <w:lang w:eastAsia="sk-SK"/>
          <w:rPrChange w:id="251" w:author="Gabriela" w:date="2023-05-17T22:06:00Z">
            <w:rPr>
              <w:iCs/>
              <w:sz w:val="24"/>
              <w:lang w:eastAsia="sk-SK"/>
            </w:rPr>
          </w:rPrChange>
        </w:rPr>
        <w:t xml:space="preserve"> </w:t>
      </w:r>
      <w:r w:rsidR="002F6292" w:rsidRPr="00BA4167">
        <w:rPr>
          <w:rFonts w:ascii="Calibri" w:hAnsi="Calibri" w:cs="Calibri"/>
          <w:b/>
          <w:iCs/>
          <w:sz w:val="24"/>
          <w:lang w:eastAsia="sk-SK"/>
          <w:rPrChange w:id="252" w:author="Cristina" w:date="2023-05-19T13:39:00Z">
            <w:rPr>
              <w:iCs/>
              <w:sz w:val="24"/>
              <w:lang w:eastAsia="sk-SK"/>
            </w:rPr>
          </w:rPrChange>
        </w:rPr>
        <w:t>Cerința 2.</w:t>
      </w:r>
      <w:r w:rsidR="002F6292" w:rsidRPr="00BA4167">
        <w:rPr>
          <w:rFonts w:ascii="Calibri" w:hAnsi="Calibri" w:cs="Calibri"/>
          <w:b/>
          <w:i/>
          <w:iCs/>
          <w:sz w:val="24"/>
          <w:lang w:eastAsia="sk-SK"/>
          <w:rPrChange w:id="253" w:author="Cristina" w:date="2023-05-19T13:39:00Z">
            <w:rPr>
              <w:i/>
              <w:iCs/>
              <w:sz w:val="24"/>
              <w:lang w:eastAsia="sk-SK"/>
            </w:rPr>
          </w:rPrChange>
        </w:rPr>
        <w:t xml:space="preserve"> </w:t>
      </w:r>
      <w:r w:rsidR="002F6292" w:rsidRPr="00BA4167">
        <w:rPr>
          <w:rFonts w:ascii="Calibri" w:hAnsi="Calibri" w:cs="Calibri"/>
          <w:b/>
          <w:sz w:val="24"/>
          <w:lang w:eastAsia="sk-SK"/>
          <w:rPrChange w:id="254" w:author="Cristina" w:date="2023-05-19T13:39:00Z">
            <w:rPr>
              <w:sz w:val="24"/>
              <w:lang w:eastAsia="sk-SK"/>
            </w:rPr>
          </w:rPrChange>
        </w:rPr>
        <w:t xml:space="preserve"> </w:t>
      </w:r>
      <w:ins w:id="255" w:author="Gabriela" w:date="2023-05-17T22:02:00Z">
        <w:r w:rsidR="00BC2D67" w:rsidRPr="00BA4167">
          <w:rPr>
            <w:rFonts w:ascii="Calibri" w:hAnsi="Calibri" w:cs="Calibri"/>
            <w:b/>
            <w:sz w:val="24"/>
            <w:lang w:eastAsia="sk-SK"/>
            <w:rPrChange w:id="256" w:author="Cristina" w:date="2023-05-19T13:39:00Z">
              <w:rPr>
                <w:sz w:val="24"/>
                <w:lang w:eastAsia="sk-SK"/>
              </w:rPr>
            </w:rPrChange>
          </w:rPr>
          <w:t>Solicitantul/Membrii parteneriatului, precum și reprezentanții legali ai acestora, care îşi exercită atribuțiile de drept, îndeplinesc, condițiile de eligibilitate, respectiv nu se încadrează în situațiile de excludere (la depunerea cererii de finanțare și în etapa contractuală) prezentate în Declarația unică</w:t>
        </w:r>
        <w:r w:rsidR="00BC2D67" w:rsidRPr="007707C1" w:rsidDel="00BC2D67">
          <w:rPr>
            <w:rFonts w:ascii="Calibri" w:hAnsi="Calibri" w:cs="Calibri"/>
            <w:sz w:val="24"/>
            <w:lang w:eastAsia="sk-SK"/>
            <w:rPrChange w:id="257" w:author="Gabriela" w:date="2023-05-17T22:06:00Z">
              <w:rPr>
                <w:sz w:val="24"/>
                <w:lang w:eastAsia="sk-SK"/>
              </w:rPr>
            </w:rPrChange>
          </w:rPr>
          <w:t xml:space="preserve"> </w:t>
        </w:r>
      </w:ins>
      <w:del w:id="258" w:author="Gabriela" w:date="2023-05-17T22:02:00Z">
        <w:r w:rsidR="00B466BA" w:rsidRPr="007707C1" w:rsidDel="00BC2D67">
          <w:rPr>
            <w:rFonts w:ascii="Calibri" w:hAnsi="Calibri" w:cs="Calibri"/>
            <w:i/>
            <w:iCs/>
            <w:sz w:val="24"/>
            <w:lang w:eastAsia="sk-SK"/>
            <w:rPrChange w:id="259" w:author="Gabriela" w:date="2023-05-17T22:06:00Z">
              <w:rPr>
                <w:i/>
                <w:iCs/>
                <w:sz w:val="24"/>
                <w:lang w:eastAsia="sk-SK"/>
              </w:rPr>
            </w:rPrChange>
          </w:rPr>
          <w:delText>[</w:delText>
        </w:r>
        <w:r w:rsidR="00B466BA" w:rsidRPr="007707C1" w:rsidDel="00BC2D67">
          <w:rPr>
            <w:rFonts w:ascii="Calibri" w:hAnsi="Calibri" w:cs="Calibri"/>
            <w:i/>
            <w:iCs/>
            <w:sz w:val="24"/>
            <w:lang w:eastAsia="sk-SK"/>
            <w:rPrChange w:id="260" w:author="Gabriela" w:date="2023-05-17T22:06:00Z">
              <w:rPr>
                <w:i/>
                <w:iCs/>
                <w:sz w:val="18"/>
                <w:szCs w:val="18"/>
                <w:lang w:eastAsia="sk-SK"/>
              </w:rPr>
            </w:rPrChange>
          </w:rPr>
          <w:delText>se precizează cerința - text static introdus la definire apel</w:delText>
        </w:r>
        <w:r w:rsidR="00B466BA" w:rsidRPr="007707C1" w:rsidDel="00BC2D67">
          <w:rPr>
            <w:rFonts w:ascii="Calibri" w:hAnsi="Calibri" w:cs="Calibri"/>
            <w:i/>
            <w:iCs/>
            <w:sz w:val="24"/>
            <w:lang w:eastAsia="sk-SK"/>
            <w:rPrChange w:id="261" w:author="Gabriela" w:date="2023-05-17T22:06:00Z">
              <w:rPr>
                <w:i/>
                <w:iCs/>
                <w:sz w:val="24"/>
                <w:lang w:eastAsia="sk-SK"/>
              </w:rPr>
            </w:rPrChange>
          </w:rPr>
          <w:delText>]</w:delText>
        </w:r>
      </w:del>
    </w:p>
    <w:p w14:paraId="5F0314F5" w14:textId="77777777" w:rsidR="008B1A3D" w:rsidRPr="007707C1" w:rsidRDefault="008B1A3D" w:rsidP="00B466BA">
      <w:pPr>
        <w:pStyle w:val="bullet"/>
        <w:numPr>
          <w:ilvl w:val="0"/>
          <w:numId w:val="0"/>
        </w:numPr>
        <w:spacing w:before="0" w:after="0"/>
        <w:ind w:left="630"/>
        <w:rPr>
          <w:rFonts w:ascii="Calibri" w:hAnsi="Calibri" w:cs="Calibri"/>
          <w:i/>
          <w:iCs/>
          <w:sz w:val="24"/>
          <w:lang w:eastAsia="sk-SK"/>
          <w:rPrChange w:id="262" w:author="Gabriela" w:date="2023-05-17T22:06:00Z">
            <w:rPr>
              <w:i/>
              <w:iCs/>
              <w:sz w:val="24"/>
              <w:lang w:eastAsia="sk-SK"/>
            </w:rPr>
          </w:rPrChange>
        </w:rPr>
      </w:pPr>
    </w:p>
    <w:p w14:paraId="2B2CDE9F" w14:textId="6EE99EEB" w:rsidR="00694857" w:rsidRPr="007707C1" w:rsidDel="00BC2D67" w:rsidRDefault="009E7ED4" w:rsidP="00B466BA">
      <w:pPr>
        <w:pStyle w:val="bullet"/>
        <w:numPr>
          <w:ilvl w:val="0"/>
          <w:numId w:val="0"/>
        </w:numPr>
        <w:spacing w:before="0" w:after="0"/>
        <w:ind w:left="630"/>
        <w:rPr>
          <w:del w:id="263" w:author="Gabriela" w:date="2023-05-17T22:02:00Z"/>
          <w:rFonts w:ascii="Calibri" w:hAnsi="Calibri" w:cs="Calibri"/>
          <w:sz w:val="24"/>
          <w:rPrChange w:id="264" w:author="Gabriela" w:date="2023-05-17T22:06:00Z">
            <w:rPr>
              <w:del w:id="265" w:author="Gabriela" w:date="2023-05-17T22:02:00Z"/>
              <w:sz w:val="24"/>
            </w:rPr>
          </w:rPrChange>
        </w:rPr>
      </w:pPr>
      <w:bookmarkStart w:id="266" w:name="__Fieldmark__24430_1580758020"/>
      <w:bookmarkStart w:id="267" w:name="__Fieldmark__24431_1580758020"/>
      <w:bookmarkStart w:id="268" w:name="__Fieldmark__24432_1580758020"/>
      <w:bookmarkStart w:id="269" w:name="__Fieldmark__24433_1580758020"/>
      <w:bookmarkStart w:id="270" w:name="__Fieldmark__24434_1580758020"/>
      <w:bookmarkStart w:id="271" w:name="__Fieldmark__24435_1580758020"/>
      <w:bookmarkEnd w:id="266"/>
      <w:bookmarkEnd w:id="267"/>
      <w:bookmarkEnd w:id="268"/>
      <w:bookmarkEnd w:id="269"/>
      <w:bookmarkEnd w:id="270"/>
      <w:bookmarkEnd w:id="271"/>
      <w:del w:id="272" w:author="Gabriela" w:date="2023-05-17T22:02:00Z">
        <w:r w:rsidRPr="007707C1" w:rsidDel="00BC2D67">
          <w:rPr>
            <w:rFonts w:ascii="Calibri" w:hAnsi="Calibri" w:cs="Calibri"/>
            <w:i/>
            <w:iCs/>
            <w:sz w:val="24"/>
            <w:lang w:eastAsia="sk-SK"/>
            <w:rPrChange w:id="273" w:author="Gabriela" w:date="2023-05-17T22:06:00Z">
              <w:rPr>
                <w:i/>
                <w:iCs/>
                <w:sz w:val="24"/>
                <w:lang w:eastAsia="sk-SK"/>
              </w:rPr>
            </w:rPrChange>
          </w:rPr>
          <w:lastRenderedPageBreak/>
          <w:delText>.......</w:delText>
        </w:r>
      </w:del>
    </w:p>
    <w:p w14:paraId="73655014" w14:textId="2B6F6F09" w:rsidR="00694857" w:rsidRDefault="009E7ED4">
      <w:pPr>
        <w:pStyle w:val="bullet"/>
        <w:numPr>
          <w:ilvl w:val="0"/>
          <w:numId w:val="0"/>
        </w:numPr>
        <w:spacing w:before="0" w:after="0"/>
        <w:ind w:left="630"/>
        <w:rPr>
          <w:ins w:id="274" w:author="Cristina" w:date="2023-05-29T10:16:00Z"/>
          <w:rFonts w:ascii="Calibri" w:hAnsi="Calibri" w:cs="Calibri"/>
          <w:b/>
          <w:sz w:val="24"/>
          <w:lang w:eastAsia="sk-SK"/>
        </w:rPr>
      </w:pPr>
      <w:r w:rsidRPr="007707C1">
        <w:rPr>
          <w:rFonts w:ascii="Calibri" w:hAnsi="Calibri" w:cs="Calibri"/>
          <w:sz w:val="24"/>
          <w:rPrChange w:id="275"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276"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277" w:author="Gabriela" w:date="2023-05-17T22:06:00Z">
            <w:rPr/>
          </w:rPrChange>
        </w:rPr>
        <w:fldChar w:fldCharType="end"/>
      </w:r>
      <w:bookmarkStart w:id="278" w:name="__Fieldmark__14342_1580758020"/>
      <w:bookmarkEnd w:id="278"/>
      <w:r w:rsidR="002F6292" w:rsidRPr="007707C1">
        <w:rPr>
          <w:rFonts w:ascii="Calibri" w:hAnsi="Calibri" w:cs="Calibri"/>
          <w:iCs/>
          <w:sz w:val="24"/>
          <w:lang w:eastAsia="sk-SK"/>
          <w:rPrChange w:id="279" w:author="Gabriela" w:date="2023-05-17T22:06:00Z">
            <w:rPr>
              <w:iCs/>
              <w:sz w:val="24"/>
              <w:lang w:eastAsia="sk-SK"/>
            </w:rPr>
          </w:rPrChange>
        </w:rPr>
        <w:t xml:space="preserve"> </w:t>
      </w:r>
      <w:r w:rsidR="002F6292" w:rsidRPr="00BA4167">
        <w:rPr>
          <w:rFonts w:ascii="Calibri" w:hAnsi="Calibri" w:cs="Calibri"/>
          <w:b/>
          <w:iCs/>
          <w:sz w:val="24"/>
          <w:lang w:eastAsia="sk-SK"/>
          <w:rPrChange w:id="280" w:author="Cristina" w:date="2023-05-19T13:39:00Z">
            <w:rPr>
              <w:iCs/>
              <w:sz w:val="24"/>
              <w:lang w:eastAsia="sk-SK"/>
            </w:rPr>
          </w:rPrChange>
        </w:rPr>
        <w:t xml:space="preserve">Cerința </w:t>
      </w:r>
      <w:del w:id="281" w:author="Gabriela" w:date="2023-05-17T22:02:00Z">
        <w:r w:rsidR="002F6292" w:rsidRPr="00BA4167" w:rsidDel="00BC2D67">
          <w:rPr>
            <w:rFonts w:ascii="Calibri" w:hAnsi="Calibri" w:cs="Calibri"/>
            <w:b/>
            <w:sz w:val="24"/>
            <w:lang w:eastAsia="sk-SK"/>
            <w:rPrChange w:id="282" w:author="Cristina" w:date="2023-05-19T13:39:00Z">
              <w:rPr>
                <w:i/>
                <w:iCs/>
                <w:sz w:val="24"/>
                <w:lang w:eastAsia="sk-SK"/>
              </w:rPr>
            </w:rPrChange>
          </w:rPr>
          <w:delText>n</w:delText>
        </w:r>
      </w:del>
      <w:ins w:id="283" w:author="Gabriela" w:date="2023-05-17T22:02:00Z">
        <w:r w:rsidR="00BC2D67" w:rsidRPr="00BA4167">
          <w:rPr>
            <w:rFonts w:ascii="Calibri" w:hAnsi="Calibri" w:cs="Calibri"/>
            <w:b/>
            <w:sz w:val="24"/>
            <w:lang w:eastAsia="sk-SK"/>
            <w:rPrChange w:id="284" w:author="Cristina" w:date="2023-05-19T13:39:00Z">
              <w:rPr>
                <w:i/>
                <w:iCs/>
                <w:sz w:val="24"/>
                <w:lang w:eastAsia="sk-SK"/>
              </w:rPr>
            </w:rPrChange>
          </w:rPr>
          <w:t>3</w:t>
        </w:r>
      </w:ins>
      <w:r w:rsidR="002F6292" w:rsidRPr="00BA4167">
        <w:rPr>
          <w:rFonts w:ascii="Calibri" w:hAnsi="Calibri" w:cs="Calibri"/>
          <w:b/>
          <w:iCs/>
          <w:sz w:val="24"/>
          <w:lang w:eastAsia="sk-SK"/>
          <w:rPrChange w:id="285" w:author="Cristina" w:date="2023-05-19T13:39:00Z">
            <w:rPr>
              <w:iCs/>
              <w:sz w:val="24"/>
              <w:lang w:eastAsia="sk-SK"/>
            </w:rPr>
          </w:rPrChange>
        </w:rPr>
        <w:t>.</w:t>
      </w:r>
      <w:r w:rsidR="002F6292" w:rsidRPr="00BA4167">
        <w:rPr>
          <w:rFonts w:ascii="Calibri" w:hAnsi="Calibri" w:cs="Calibri"/>
          <w:b/>
          <w:i/>
          <w:iCs/>
          <w:sz w:val="24"/>
          <w:lang w:eastAsia="sk-SK"/>
          <w:rPrChange w:id="286" w:author="Cristina" w:date="2023-05-19T13:39:00Z">
            <w:rPr>
              <w:i/>
              <w:iCs/>
              <w:sz w:val="24"/>
              <w:lang w:eastAsia="sk-SK"/>
            </w:rPr>
          </w:rPrChange>
        </w:rPr>
        <w:t xml:space="preserve"> </w:t>
      </w:r>
      <w:ins w:id="287" w:author="Gabriela" w:date="2023-05-17T22:05:00Z">
        <w:r w:rsidR="007707C1" w:rsidRPr="00BA4167">
          <w:rPr>
            <w:rFonts w:ascii="Calibri" w:hAnsi="Calibri" w:cs="Calibri"/>
            <w:b/>
            <w:sz w:val="24"/>
            <w:lang w:eastAsia="sk-SK"/>
            <w:rPrChange w:id="288" w:author="Cristina" w:date="2023-05-19T13:39:00Z">
              <w:rPr>
                <w:i/>
                <w:iCs/>
                <w:sz w:val="24"/>
                <w:lang w:eastAsia="sk-SK"/>
              </w:rPr>
            </w:rPrChange>
          </w:rPr>
          <w:t xml:space="preserve">Solicitantul/partenerii dovedește/dovedesc că </w:t>
        </w:r>
      </w:ins>
      <w:ins w:id="289" w:author="Cristina" w:date="2023-05-29T10:15:00Z">
        <w:r w:rsidR="00F872AD">
          <w:rPr>
            <w:rFonts w:ascii="Calibri" w:hAnsi="Calibri" w:cs="Calibri"/>
            <w:b/>
            <w:sz w:val="24"/>
            <w:lang w:eastAsia="sk-SK"/>
          </w:rPr>
          <w:t>detin d</w:t>
        </w:r>
        <w:r w:rsidR="00F872AD" w:rsidRPr="00F872AD">
          <w:rPr>
            <w:rFonts w:ascii="Calibri" w:hAnsi="Calibri" w:cs="Calibri"/>
            <w:b/>
            <w:sz w:val="24"/>
            <w:lang w:eastAsia="sk-SK"/>
          </w:rPr>
          <w:t>repturi asupra imobilului obiect al proiectului, la data depunerii cererii de finanţare, precum şi pe o perioadă de minim 5 ani de la data plăţii finale (aşa cum reiese din documentele depuse) – drepturi reale, pentru care poate fi acordat dreptul de execuţie a lucrărilor de construcţii, în conformitate cu legislația în vigoare.</w:t>
        </w:r>
      </w:ins>
      <w:ins w:id="290" w:author="Gabriela" w:date="2023-05-17T22:05:00Z">
        <w:del w:id="291" w:author="Cristina" w:date="2023-05-29T10:15:00Z">
          <w:r w:rsidR="007707C1" w:rsidRPr="00BA4167" w:rsidDel="00F872AD">
            <w:rPr>
              <w:rFonts w:ascii="Calibri" w:hAnsi="Calibri" w:cs="Calibri"/>
              <w:b/>
              <w:sz w:val="24"/>
              <w:lang w:eastAsia="sk-SK"/>
              <w:rPrChange w:id="292" w:author="Cristina" w:date="2023-05-19T13:39:00Z">
                <w:rPr>
                  <w:i/>
                  <w:iCs/>
                  <w:sz w:val="24"/>
                  <w:lang w:eastAsia="sk-SK"/>
                </w:rPr>
              </w:rPrChange>
            </w:rPr>
            <w:delText>poate/pot să asigure caracterul durabil al investiției în conformitate cu art. 65 din Regulamentul Parlamentului European şi al Consiliului nr. 1060/20216</w:delText>
          </w:r>
          <w:r w:rsidR="007707C1" w:rsidRPr="007707C1" w:rsidDel="00F872AD">
            <w:rPr>
              <w:rFonts w:ascii="Calibri" w:hAnsi="Calibri" w:cs="Calibri"/>
              <w:sz w:val="24"/>
              <w:lang w:eastAsia="sk-SK"/>
              <w:rPrChange w:id="293" w:author="Gabriela" w:date="2023-05-17T22:06:00Z">
                <w:rPr>
                  <w:i/>
                  <w:iCs/>
                  <w:sz w:val="24"/>
                  <w:lang w:eastAsia="sk-SK"/>
                </w:rPr>
              </w:rPrChange>
            </w:rPr>
            <w:delText xml:space="preserve"> </w:delText>
          </w:r>
        </w:del>
      </w:ins>
      <w:del w:id="294" w:author="Gabriela" w:date="2023-05-17T22:04:00Z">
        <w:r w:rsidR="002F6292" w:rsidRPr="007707C1" w:rsidDel="00BC2D67">
          <w:rPr>
            <w:rFonts w:ascii="Calibri" w:hAnsi="Calibri" w:cs="Calibri"/>
            <w:sz w:val="24"/>
            <w:lang w:eastAsia="sk-SK"/>
            <w:rPrChange w:id="295" w:author="Gabriela" w:date="2023-05-17T22:06:00Z">
              <w:rPr>
                <w:i/>
                <w:iCs/>
                <w:sz w:val="24"/>
                <w:lang w:eastAsia="sk-SK"/>
              </w:rPr>
            </w:rPrChange>
          </w:rPr>
          <w:delText>[</w:delText>
        </w:r>
        <w:r w:rsidR="002F6292" w:rsidRPr="007707C1" w:rsidDel="00BC2D67">
          <w:rPr>
            <w:rFonts w:ascii="Calibri" w:hAnsi="Calibri" w:cs="Calibri"/>
            <w:sz w:val="24"/>
            <w:lang w:eastAsia="sk-SK"/>
            <w:rPrChange w:id="296" w:author="Gabriela" w:date="2023-05-17T22:06:00Z">
              <w:rPr>
                <w:i/>
                <w:iCs/>
                <w:sz w:val="18"/>
                <w:szCs w:val="18"/>
                <w:lang w:eastAsia="sk-SK"/>
              </w:rPr>
            </w:rPrChange>
          </w:rPr>
          <w:delText>se precizează cerința - text static introdus la definire apel</w:delText>
        </w:r>
        <w:r w:rsidR="002F6292" w:rsidRPr="007707C1" w:rsidDel="00BC2D67">
          <w:rPr>
            <w:rFonts w:ascii="Calibri" w:hAnsi="Calibri" w:cs="Calibri"/>
            <w:sz w:val="24"/>
            <w:lang w:eastAsia="sk-SK"/>
            <w:rPrChange w:id="297" w:author="Gabriela" w:date="2023-05-17T22:06:00Z">
              <w:rPr>
                <w:i/>
                <w:iCs/>
                <w:sz w:val="24"/>
                <w:lang w:eastAsia="sk-SK"/>
              </w:rPr>
            </w:rPrChange>
          </w:rPr>
          <w:delText>]</w:delText>
        </w:r>
      </w:del>
    </w:p>
    <w:p w14:paraId="6D036B0F" w14:textId="77777777" w:rsidR="00BF02CD" w:rsidRPr="007707C1" w:rsidRDefault="00BF02CD">
      <w:pPr>
        <w:pStyle w:val="bullet"/>
        <w:numPr>
          <w:ilvl w:val="0"/>
          <w:numId w:val="0"/>
        </w:numPr>
        <w:spacing w:before="0" w:after="0"/>
        <w:ind w:left="630"/>
        <w:rPr>
          <w:ins w:id="298" w:author="Gabriela" w:date="2023-05-17T22:03:00Z"/>
          <w:rFonts w:ascii="Calibri" w:hAnsi="Calibri" w:cs="Calibri"/>
          <w:sz w:val="24"/>
          <w:lang w:eastAsia="sk-SK"/>
          <w:rPrChange w:id="299" w:author="Gabriela" w:date="2023-05-17T22:06:00Z">
            <w:rPr>
              <w:ins w:id="300" w:author="Gabriela" w:date="2023-05-17T22:03:00Z"/>
              <w:i/>
              <w:iCs/>
              <w:sz w:val="24"/>
              <w:lang w:eastAsia="sk-SK"/>
            </w:rPr>
          </w:rPrChange>
        </w:rPr>
      </w:pPr>
    </w:p>
    <w:p w14:paraId="46C2AD37" w14:textId="4B978715" w:rsidR="00BC2D67" w:rsidRPr="007707C1" w:rsidDel="00BC2D67" w:rsidRDefault="009449BA">
      <w:pPr>
        <w:pStyle w:val="bullet"/>
        <w:numPr>
          <w:ilvl w:val="0"/>
          <w:numId w:val="0"/>
        </w:numPr>
        <w:spacing w:before="0" w:after="0"/>
        <w:ind w:left="709" w:hanging="349"/>
        <w:rPr>
          <w:del w:id="301" w:author="Gabriela" w:date="2023-05-17T22:03:00Z"/>
          <w:rFonts w:ascii="Calibri" w:hAnsi="Calibri" w:cs="Calibri"/>
          <w:i/>
          <w:iCs/>
          <w:sz w:val="24"/>
          <w:lang w:eastAsia="sk-SK"/>
          <w:rPrChange w:id="302" w:author="Gabriela" w:date="2023-05-17T22:06:00Z">
            <w:rPr>
              <w:del w:id="303" w:author="Gabriela" w:date="2023-05-17T22:03:00Z"/>
              <w:i/>
              <w:iCs/>
              <w:sz w:val="24"/>
              <w:lang w:eastAsia="sk-SK"/>
            </w:rPr>
          </w:rPrChange>
        </w:rPr>
        <w:pPrChange w:id="304" w:author="Gabriela" w:date="2023-05-17T22:17:00Z">
          <w:pPr>
            <w:pStyle w:val="bullet"/>
            <w:numPr>
              <w:numId w:val="0"/>
            </w:numPr>
            <w:tabs>
              <w:tab w:val="clear" w:pos="720"/>
            </w:tabs>
            <w:spacing w:before="0" w:after="0"/>
            <w:ind w:left="630" w:firstLine="0"/>
          </w:pPr>
        </w:pPrChange>
      </w:pPr>
      <w:ins w:id="305" w:author="Gabriela" w:date="2023-05-17T22:18:00Z">
        <w:r>
          <w:rPr>
            <w:rFonts w:ascii="Calibri" w:hAnsi="Calibri" w:cs="Calibri"/>
            <w:i/>
            <w:iCs/>
            <w:sz w:val="24"/>
            <w:lang w:eastAsia="sk-SK"/>
          </w:rPr>
          <w:t xml:space="preserve"> </w:t>
        </w:r>
      </w:ins>
      <w:ins w:id="306" w:author="Cristina" w:date="2023-05-29T10:17:00Z">
        <w:r w:rsidR="00BF02CD">
          <w:rPr>
            <w:rFonts w:ascii="Calibri" w:hAnsi="Calibri" w:cs="Calibri"/>
            <w:i/>
            <w:iCs/>
            <w:sz w:val="24"/>
            <w:lang w:eastAsia="sk-SK"/>
          </w:rPr>
          <w:t xml:space="preserve">  </w:t>
        </w:r>
      </w:ins>
      <w:ins w:id="307" w:author="Gabriela" w:date="2023-05-17T22:18:00Z">
        <w:r>
          <w:rPr>
            <w:rFonts w:ascii="Calibri" w:hAnsi="Calibri" w:cs="Calibri"/>
            <w:i/>
            <w:iCs/>
            <w:sz w:val="24"/>
            <w:lang w:eastAsia="sk-SK"/>
          </w:rPr>
          <w:t xml:space="preserve">    </w:t>
        </w:r>
      </w:ins>
    </w:p>
    <w:p w14:paraId="5537D4A0" w14:textId="6CC21F77" w:rsidR="007707C1" w:rsidDel="00796F09" w:rsidRDefault="00BC2D67" w:rsidP="00BF02CD">
      <w:pPr>
        <w:pStyle w:val="bullet"/>
        <w:numPr>
          <w:ilvl w:val="0"/>
          <w:numId w:val="0"/>
        </w:numPr>
        <w:spacing w:after="0"/>
        <w:ind w:left="709" w:hanging="349"/>
        <w:rPr>
          <w:del w:id="308" w:author="Cristina" w:date="2023-05-29T10:16:00Z"/>
          <w:rFonts w:ascii="Calibri" w:hAnsi="Calibri" w:cs="Calibri"/>
          <w:b/>
          <w:sz w:val="24"/>
          <w:lang w:eastAsia="sk-SK"/>
        </w:rPr>
      </w:pPr>
      <w:ins w:id="309" w:author="Gabriela" w:date="2023-05-17T22:03:00Z">
        <w:r w:rsidRPr="007707C1">
          <w:rPr>
            <w:rFonts w:ascii="Calibri" w:hAnsi="Calibri" w:cs="Calibri"/>
            <w:sz w:val="24"/>
            <w:rPrChange w:id="310"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311"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312" w:author="Gabriela" w:date="2023-05-17T22:06:00Z">
              <w:rPr/>
            </w:rPrChange>
          </w:rPr>
          <w:fldChar w:fldCharType="end"/>
        </w:r>
        <w:r w:rsidRPr="007707C1">
          <w:rPr>
            <w:rFonts w:ascii="Calibri" w:hAnsi="Calibri" w:cs="Calibri"/>
            <w:sz w:val="24"/>
            <w:rPrChange w:id="313" w:author="Gabriela" w:date="2023-05-17T22:06:00Z">
              <w:rPr/>
            </w:rPrChange>
          </w:rPr>
          <w:t xml:space="preserve"> </w:t>
        </w:r>
        <w:r w:rsidRPr="00D437C0">
          <w:rPr>
            <w:rFonts w:ascii="Calibri" w:hAnsi="Calibri" w:cs="Calibri"/>
            <w:b/>
            <w:iCs/>
            <w:sz w:val="24"/>
            <w:lang w:eastAsia="sk-SK"/>
            <w:rPrChange w:id="314" w:author="Cristina" w:date="2023-05-19T13:40:00Z">
              <w:rPr>
                <w:iCs/>
                <w:sz w:val="24"/>
                <w:lang w:eastAsia="sk-SK"/>
              </w:rPr>
            </w:rPrChange>
          </w:rPr>
          <w:t xml:space="preserve">Cerința </w:t>
        </w:r>
        <w:r w:rsidRPr="00D437C0">
          <w:rPr>
            <w:rFonts w:ascii="Calibri" w:hAnsi="Calibri" w:cs="Calibri"/>
            <w:b/>
            <w:sz w:val="24"/>
            <w:lang w:eastAsia="sk-SK"/>
            <w:rPrChange w:id="315" w:author="Cristina" w:date="2023-05-19T13:40:00Z">
              <w:rPr>
                <w:sz w:val="24"/>
                <w:lang w:eastAsia="sk-SK"/>
              </w:rPr>
            </w:rPrChange>
          </w:rPr>
          <w:t xml:space="preserve">4. </w:t>
        </w:r>
      </w:ins>
      <w:ins w:id="316" w:author="Cristina" w:date="2023-05-29T10:16:00Z">
        <w:r w:rsidR="00BF02CD" w:rsidRPr="00BF02CD">
          <w:rPr>
            <w:rFonts w:ascii="Calibri" w:hAnsi="Calibri" w:cs="Calibri"/>
            <w:b/>
            <w:sz w:val="24"/>
            <w:lang w:eastAsia="sk-SK"/>
          </w:rPr>
          <w:t>Solicitantul/partenerii va trebui să dovedească că poate să asigure caracterul durabil al investiției în conformitate cu art. 65 din Regulamentul Parlamentului European și al Consiliului nr. 1060/2021</w:t>
        </w:r>
      </w:ins>
      <w:ins w:id="317" w:author="Gabriela" w:date="2023-05-17T22:07:00Z">
        <w:del w:id="318" w:author="Cristina" w:date="2023-05-29T10:16:00Z">
          <w:r w:rsidR="007707C1" w:rsidRPr="00D437C0" w:rsidDel="00BF02CD">
            <w:rPr>
              <w:rFonts w:ascii="Calibri" w:hAnsi="Calibri" w:cs="Calibri"/>
              <w:b/>
              <w:sz w:val="24"/>
              <w:lang w:eastAsia="sk-SK"/>
              <w:rPrChange w:id="319" w:author="Cristina" w:date="2023-05-19T13:40:00Z">
                <w:rPr>
                  <w:rFonts w:ascii="Calibri" w:hAnsi="Calibri" w:cs="Calibri"/>
                  <w:sz w:val="24"/>
                  <w:lang w:eastAsia="sk-SK"/>
                </w:rPr>
              </w:rPrChange>
            </w:rPr>
            <w:delText>Solicitantul are capacitatea financiară de a asigura:</w:delText>
          </w:r>
          <w:r w:rsidR="007707C1" w:rsidRPr="007707C1" w:rsidDel="00BF02CD">
            <w:rPr>
              <w:rFonts w:ascii="Calibri" w:hAnsi="Calibri" w:cs="Calibri"/>
              <w:sz w:val="24"/>
              <w:lang w:eastAsia="sk-SK"/>
            </w:rPr>
            <w:delText xml:space="preserve"> </w:delText>
          </w:r>
        </w:del>
      </w:ins>
    </w:p>
    <w:p w14:paraId="6E3E1655" w14:textId="77777777" w:rsidR="00796F09" w:rsidRDefault="00796F09" w:rsidP="00BF02CD">
      <w:pPr>
        <w:pStyle w:val="bullet"/>
        <w:numPr>
          <w:ilvl w:val="0"/>
          <w:numId w:val="0"/>
        </w:numPr>
        <w:spacing w:after="0"/>
        <w:ind w:left="709" w:hanging="349"/>
        <w:rPr>
          <w:ins w:id="320" w:author="Cristina" w:date="2023-05-29T10:17:00Z"/>
          <w:rFonts w:ascii="Calibri" w:hAnsi="Calibri" w:cs="Calibri"/>
          <w:b/>
          <w:sz w:val="24"/>
          <w:lang w:eastAsia="sk-SK"/>
        </w:rPr>
      </w:pPr>
    </w:p>
    <w:p w14:paraId="63E08DEC" w14:textId="77777777" w:rsidR="00BF02CD" w:rsidRPr="007707C1" w:rsidRDefault="00BF02CD" w:rsidP="00BF02CD">
      <w:pPr>
        <w:pStyle w:val="bullet"/>
        <w:numPr>
          <w:ilvl w:val="0"/>
          <w:numId w:val="0"/>
        </w:numPr>
        <w:spacing w:after="0"/>
        <w:ind w:left="709" w:hanging="349"/>
        <w:rPr>
          <w:ins w:id="321" w:author="Cristina" w:date="2023-05-29T10:16:00Z"/>
          <w:rFonts w:ascii="Calibri" w:hAnsi="Calibri" w:cs="Calibri"/>
          <w:sz w:val="24"/>
          <w:lang w:eastAsia="sk-SK"/>
        </w:rPr>
        <w:pPrChange w:id="322" w:author="Gabriela" w:date="2023-05-17T22:17:00Z">
          <w:pPr>
            <w:pStyle w:val="bullet"/>
            <w:spacing w:after="0"/>
            <w:ind w:left="644"/>
          </w:pPr>
        </w:pPrChange>
      </w:pPr>
    </w:p>
    <w:p w14:paraId="59E4D8DD" w14:textId="0D214D8C" w:rsidR="007707C1" w:rsidRPr="007707C1" w:rsidDel="00D437C0" w:rsidRDefault="00BF02CD" w:rsidP="00BF02CD">
      <w:pPr>
        <w:pStyle w:val="bullet"/>
        <w:numPr>
          <w:ilvl w:val="0"/>
          <w:numId w:val="0"/>
        </w:numPr>
        <w:spacing w:after="0"/>
        <w:ind w:left="709" w:hanging="349"/>
        <w:rPr>
          <w:ins w:id="323" w:author="Gabriela" w:date="2023-05-17T22:07:00Z"/>
          <w:del w:id="324" w:author="Cristina" w:date="2023-05-19T13:40:00Z"/>
          <w:rFonts w:ascii="Calibri" w:hAnsi="Calibri" w:cs="Calibri"/>
          <w:sz w:val="24"/>
          <w:lang w:eastAsia="sk-SK"/>
        </w:rPr>
        <w:pPrChange w:id="325" w:author="Gabriela" w:date="2023-05-17T22:12:00Z">
          <w:pPr>
            <w:pStyle w:val="bullet"/>
            <w:spacing w:after="0"/>
            <w:ind w:left="644"/>
          </w:pPr>
        </w:pPrChange>
      </w:pPr>
      <w:ins w:id="326" w:author="Cristina" w:date="2023-05-29T10:16:00Z">
        <w:r>
          <w:rPr>
            <w:rFonts w:ascii="Calibri" w:hAnsi="Calibri" w:cs="Calibri"/>
            <w:sz w:val="24"/>
            <w:lang w:eastAsia="sk-SK"/>
          </w:rPr>
          <w:t xml:space="preserve">    </w:t>
        </w:r>
      </w:ins>
      <w:ins w:id="327" w:author="Cristina" w:date="2023-05-29T10:18:00Z">
        <w:r w:rsidR="004B3C4F">
          <w:rPr>
            <w:rFonts w:ascii="Calibri" w:hAnsi="Calibri" w:cs="Calibri"/>
            <w:sz w:val="24"/>
            <w:lang w:eastAsia="sk-SK"/>
          </w:rPr>
          <w:t xml:space="preserve">      </w:t>
        </w:r>
      </w:ins>
      <w:ins w:id="328" w:author="Cristina" w:date="2023-05-29T10:16:00Z">
        <w:r>
          <w:rPr>
            <w:rFonts w:ascii="Calibri" w:hAnsi="Calibri" w:cs="Calibri"/>
            <w:sz w:val="24"/>
            <w:lang w:eastAsia="sk-SK"/>
          </w:rPr>
          <w:t xml:space="preserve">  </w:t>
        </w:r>
      </w:ins>
      <w:ins w:id="329" w:author="Cristina" w:date="2023-05-19T13:40:00Z">
        <w:r w:rsidR="00D437C0" w:rsidRPr="00D437C0">
          <w:rPr>
            <w:rFonts w:ascii="Calibri" w:hAnsi="Calibri" w:cs="Calibri"/>
            <w:sz w:val="24"/>
            <w:lang w:eastAsia="sk-SK"/>
          </w:rPr>
          <w:t xml:space="preserve"> </w:t>
        </w:r>
      </w:ins>
      <w:ins w:id="330" w:author="Gabriela" w:date="2023-05-17T22:07:00Z">
        <w:del w:id="331" w:author="Cristina" w:date="2023-05-19T13:40:00Z">
          <w:r w:rsidR="007707C1" w:rsidRPr="007707C1" w:rsidDel="00D437C0">
            <w:rPr>
              <w:rFonts w:ascii="Calibri" w:hAnsi="Calibri" w:cs="Calibri"/>
              <w:sz w:val="24"/>
              <w:lang w:eastAsia="sk-SK"/>
            </w:rPr>
            <w:delText>•</w:delText>
          </w:r>
          <w:r w:rsidR="007707C1" w:rsidRPr="007707C1" w:rsidDel="00D437C0">
            <w:rPr>
              <w:rFonts w:ascii="Calibri" w:hAnsi="Calibri" w:cs="Calibri"/>
              <w:sz w:val="24"/>
              <w:lang w:eastAsia="sk-SK"/>
            </w:rPr>
            <w:tab/>
            <w:delText>contribuția proprie la valoarea eligibilă a proiectului (minim 2% în cazul unităților administrativ teritoriale locale și instituțiilor publice locale și minim 15% în cazul autorităților publice centrale din valoarea cheltuielilor eligibile);</w:delText>
          </w:r>
        </w:del>
      </w:ins>
    </w:p>
    <w:p w14:paraId="3B606EDA" w14:textId="14B9C225" w:rsidR="007707C1" w:rsidRPr="007707C1" w:rsidDel="00D437C0" w:rsidRDefault="007707C1" w:rsidP="00BF02CD">
      <w:pPr>
        <w:pStyle w:val="bullet"/>
        <w:numPr>
          <w:ilvl w:val="0"/>
          <w:numId w:val="0"/>
        </w:numPr>
        <w:spacing w:after="0"/>
        <w:ind w:left="709" w:hanging="349"/>
        <w:rPr>
          <w:ins w:id="332" w:author="Gabriela" w:date="2023-05-17T22:07:00Z"/>
          <w:del w:id="333" w:author="Cristina" w:date="2023-05-19T13:40:00Z"/>
          <w:rFonts w:ascii="Calibri" w:hAnsi="Calibri" w:cs="Calibri"/>
          <w:sz w:val="24"/>
          <w:lang w:eastAsia="sk-SK"/>
        </w:rPr>
        <w:pPrChange w:id="334" w:author="Gabriela" w:date="2023-05-17T22:12:00Z">
          <w:pPr>
            <w:pStyle w:val="bullet"/>
            <w:spacing w:after="0"/>
            <w:ind w:left="644"/>
          </w:pPr>
        </w:pPrChange>
      </w:pPr>
      <w:ins w:id="335" w:author="Gabriela" w:date="2023-05-17T22:07:00Z">
        <w:del w:id="336" w:author="Cristina" w:date="2023-05-19T13:40:00Z">
          <w:r w:rsidRPr="007707C1" w:rsidDel="00D437C0">
            <w:rPr>
              <w:rFonts w:ascii="Calibri" w:hAnsi="Calibri" w:cs="Calibri"/>
              <w:sz w:val="24"/>
              <w:lang w:eastAsia="sk-SK"/>
            </w:rPr>
            <w:delText>•</w:delText>
          </w:r>
          <w:r w:rsidRPr="007707C1" w:rsidDel="00D437C0">
            <w:rPr>
              <w:rFonts w:ascii="Calibri" w:hAnsi="Calibri" w:cs="Calibri"/>
              <w:sz w:val="24"/>
              <w:lang w:eastAsia="sk-SK"/>
            </w:rPr>
            <w:tab/>
            <w:delText xml:space="preserve">finanțarea cheltuielilor neeligibile ale proiectului, unde este cazul; </w:delText>
          </w:r>
        </w:del>
      </w:ins>
    </w:p>
    <w:p w14:paraId="7D896F7E" w14:textId="65D92F9D" w:rsidR="007707C1" w:rsidRPr="007707C1" w:rsidDel="00D437C0" w:rsidRDefault="007707C1" w:rsidP="00BF02CD">
      <w:pPr>
        <w:pStyle w:val="bullet"/>
        <w:numPr>
          <w:ilvl w:val="0"/>
          <w:numId w:val="0"/>
        </w:numPr>
        <w:spacing w:after="0"/>
        <w:ind w:left="709" w:hanging="349"/>
        <w:rPr>
          <w:ins w:id="337" w:author="Gabriela" w:date="2023-05-17T22:07:00Z"/>
          <w:del w:id="338" w:author="Cristina" w:date="2023-05-19T13:40:00Z"/>
          <w:rFonts w:ascii="Calibri" w:hAnsi="Calibri" w:cs="Calibri"/>
          <w:sz w:val="24"/>
          <w:lang w:eastAsia="sk-SK"/>
        </w:rPr>
        <w:pPrChange w:id="339" w:author="Gabriela" w:date="2023-05-17T22:12:00Z">
          <w:pPr>
            <w:pStyle w:val="bullet"/>
            <w:spacing w:after="0"/>
            <w:ind w:left="644"/>
          </w:pPr>
        </w:pPrChange>
      </w:pPr>
      <w:ins w:id="340" w:author="Gabriela" w:date="2023-05-17T22:07:00Z">
        <w:del w:id="341" w:author="Cristina" w:date="2023-05-19T13:40:00Z">
          <w:r w:rsidRPr="007707C1" w:rsidDel="00D437C0">
            <w:rPr>
              <w:rFonts w:ascii="Calibri" w:hAnsi="Calibri" w:cs="Calibri"/>
              <w:sz w:val="24"/>
              <w:lang w:eastAsia="sk-SK"/>
            </w:rPr>
            <w:delText>•</w:delText>
          </w:r>
          <w:r w:rsidRPr="007707C1" w:rsidDel="00D437C0">
            <w:rPr>
              <w:rFonts w:ascii="Calibri" w:hAnsi="Calibri" w:cs="Calibri"/>
              <w:sz w:val="24"/>
              <w:lang w:eastAsia="sk-SK"/>
            </w:rPr>
            <w:tab/>
            <w:delText>resursele financiare necesare implementării optime a proiectului în condiţiile rambursării ulterioare a cheltuielilor eligibile;</w:delText>
          </w:r>
        </w:del>
      </w:ins>
    </w:p>
    <w:p w14:paraId="10BDF2B3" w14:textId="711D3481" w:rsidR="00694857" w:rsidRPr="007707C1" w:rsidDel="00D437C0" w:rsidRDefault="007707C1" w:rsidP="00BF02CD">
      <w:pPr>
        <w:pStyle w:val="bullet"/>
        <w:numPr>
          <w:ilvl w:val="0"/>
          <w:numId w:val="0"/>
        </w:numPr>
        <w:spacing w:after="0"/>
        <w:ind w:left="709" w:hanging="349"/>
        <w:rPr>
          <w:ins w:id="342" w:author="Gabriela" w:date="2023-05-17T22:04:00Z"/>
          <w:del w:id="343" w:author="Cristina" w:date="2023-05-19T13:40:00Z"/>
          <w:rFonts w:ascii="Calibri" w:hAnsi="Calibri" w:cs="Calibri"/>
          <w:sz w:val="24"/>
          <w:lang w:eastAsia="sk-SK"/>
          <w:rPrChange w:id="344" w:author="Gabriela" w:date="2023-05-17T22:06:00Z">
            <w:rPr>
              <w:ins w:id="345" w:author="Gabriela" w:date="2023-05-17T22:04:00Z"/>
              <w:del w:id="346" w:author="Cristina" w:date="2023-05-19T13:40:00Z"/>
              <w:sz w:val="24"/>
              <w:lang w:eastAsia="sk-SK"/>
            </w:rPr>
          </w:rPrChange>
        </w:rPr>
        <w:pPrChange w:id="347" w:author="Gabriela" w:date="2023-05-17T22:12:00Z">
          <w:pPr>
            <w:pStyle w:val="bullet"/>
            <w:numPr>
              <w:numId w:val="0"/>
            </w:numPr>
            <w:tabs>
              <w:tab w:val="clear" w:pos="720"/>
            </w:tabs>
            <w:spacing w:before="0" w:after="0"/>
            <w:ind w:left="644" w:firstLine="0"/>
          </w:pPr>
        </w:pPrChange>
      </w:pPr>
      <w:ins w:id="348" w:author="Gabriela" w:date="2023-05-17T22:07:00Z">
        <w:del w:id="349" w:author="Cristina" w:date="2023-05-19T13:40:00Z">
          <w:r w:rsidRPr="007707C1" w:rsidDel="00D437C0">
            <w:rPr>
              <w:rFonts w:ascii="Calibri" w:hAnsi="Calibri" w:cs="Calibri"/>
              <w:sz w:val="24"/>
              <w:lang w:eastAsia="sk-SK"/>
            </w:rPr>
            <w:delText>•</w:delText>
          </w:r>
          <w:r w:rsidRPr="007707C1" w:rsidDel="00D437C0">
            <w:rPr>
              <w:rFonts w:ascii="Calibri" w:hAnsi="Calibri" w:cs="Calibri"/>
              <w:sz w:val="24"/>
              <w:lang w:eastAsia="sk-SK"/>
            </w:rPr>
            <w:tab/>
            <w:delText>resursele financiare necesare asigurării costurilor de funcționare și întreținere a investiției și serviciile asociate necesare, in vederea asigurării sustenabilității financiare a acesteia, pe perioada de durabilitate a contractului de finanțare</w:delText>
          </w:r>
        </w:del>
      </w:ins>
      <w:ins w:id="350" w:author="Gabriela" w:date="2023-05-18T10:17:00Z">
        <w:del w:id="351" w:author="Cristina" w:date="2023-05-19T13:40:00Z">
          <w:r w:rsidR="0033613D" w:rsidDel="00D437C0">
            <w:rPr>
              <w:rFonts w:ascii="Calibri" w:hAnsi="Calibri" w:cs="Calibri"/>
              <w:sz w:val="24"/>
              <w:lang w:eastAsia="sk-SK"/>
            </w:rPr>
            <w:delText>.</w:delText>
          </w:r>
        </w:del>
      </w:ins>
    </w:p>
    <w:p w14:paraId="3AFF50D3" w14:textId="77777777" w:rsidR="00E71372" w:rsidRPr="00E71372" w:rsidRDefault="00BC2D67" w:rsidP="00E71372">
      <w:pPr>
        <w:autoSpaceDE w:val="0"/>
        <w:autoSpaceDN w:val="0"/>
        <w:adjustRightInd w:val="0"/>
        <w:spacing w:after="0"/>
        <w:jc w:val="both"/>
        <w:rPr>
          <w:ins w:id="352" w:author="Cristina" w:date="2023-05-29T10:18:00Z"/>
          <w:rFonts w:ascii="Calibri" w:eastAsia="Calibri" w:hAnsi="Calibri" w:cs="Calibri"/>
          <w:sz w:val="24"/>
          <w:szCs w:val="24"/>
          <w:lang w:eastAsia="en-GB"/>
        </w:rPr>
      </w:pPr>
      <w:ins w:id="353" w:author="Gabriela" w:date="2023-05-17T22:04:00Z">
        <w:r w:rsidRPr="007707C1">
          <w:rPr>
            <w:rFonts w:ascii="Calibri" w:hAnsi="Calibri" w:cs="Calibri"/>
            <w:sz w:val="24"/>
            <w:rPrChange w:id="354"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355"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356" w:author="Gabriela" w:date="2023-05-17T22:06:00Z">
              <w:rPr/>
            </w:rPrChange>
          </w:rPr>
          <w:fldChar w:fldCharType="end"/>
        </w:r>
        <w:r w:rsidRPr="007707C1">
          <w:rPr>
            <w:rFonts w:ascii="Calibri" w:hAnsi="Calibri" w:cs="Calibri"/>
            <w:sz w:val="24"/>
            <w:rPrChange w:id="357" w:author="Gabriela" w:date="2023-05-17T22:06:00Z">
              <w:rPr/>
            </w:rPrChange>
          </w:rPr>
          <w:t xml:space="preserve"> </w:t>
        </w:r>
        <w:r w:rsidRPr="00AE4C2E">
          <w:rPr>
            <w:rFonts w:ascii="Calibri" w:hAnsi="Calibri" w:cs="Calibri"/>
            <w:b/>
            <w:iCs/>
            <w:sz w:val="24"/>
            <w:lang w:eastAsia="sk-SK"/>
            <w:rPrChange w:id="358" w:author="Cristina" w:date="2023-05-19T13:40:00Z">
              <w:rPr>
                <w:iCs/>
                <w:sz w:val="24"/>
                <w:lang w:eastAsia="sk-SK"/>
              </w:rPr>
            </w:rPrChange>
          </w:rPr>
          <w:t xml:space="preserve">Cerința </w:t>
        </w:r>
        <w:r w:rsidRPr="00AE4C2E">
          <w:rPr>
            <w:rFonts w:ascii="Calibri" w:hAnsi="Calibri" w:cs="Calibri"/>
            <w:b/>
            <w:sz w:val="24"/>
            <w:lang w:eastAsia="sk-SK"/>
            <w:rPrChange w:id="359" w:author="Cristina" w:date="2023-05-19T13:40:00Z">
              <w:rPr>
                <w:sz w:val="24"/>
                <w:lang w:eastAsia="sk-SK"/>
              </w:rPr>
            </w:rPrChange>
          </w:rPr>
          <w:t>5.</w:t>
        </w:r>
      </w:ins>
      <w:ins w:id="360" w:author="Gabriela" w:date="2023-05-17T22:10:00Z">
        <w:r w:rsidR="007707C1" w:rsidRPr="00AE4C2E">
          <w:rPr>
            <w:rFonts w:ascii="Calibri" w:hAnsi="Calibri" w:cs="Calibri"/>
            <w:b/>
            <w:sz w:val="24"/>
            <w:lang w:eastAsia="sk-SK"/>
            <w:rPrChange w:id="361" w:author="Cristina" w:date="2023-05-19T13:40:00Z">
              <w:rPr>
                <w:rFonts w:ascii="Calibri" w:hAnsi="Calibri" w:cs="Calibri"/>
                <w:sz w:val="24"/>
                <w:lang w:eastAsia="sk-SK"/>
              </w:rPr>
            </w:rPrChange>
          </w:rPr>
          <w:t xml:space="preserve"> </w:t>
        </w:r>
      </w:ins>
      <w:ins w:id="362" w:author="Cristina" w:date="2023-05-29T10:18:00Z">
        <w:r w:rsidR="00E71372" w:rsidRPr="00E71372">
          <w:rPr>
            <w:rFonts w:ascii="Calibri" w:eastAsia="Calibri" w:hAnsi="Calibri" w:cs="Calibri"/>
            <w:b/>
            <w:bCs/>
            <w:sz w:val="24"/>
            <w:szCs w:val="24"/>
            <w:lang w:eastAsia="en-GB"/>
          </w:rPr>
          <w:t xml:space="preserve">Solicitantul are capacitatea financiară de a asigura: </w:t>
        </w:r>
      </w:ins>
    </w:p>
    <w:p w14:paraId="6FCC899D" w14:textId="77777777" w:rsidR="00E71372" w:rsidRPr="00E71372" w:rsidRDefault="00E71372" w:rsidP="00E71372">
      <w:pPr>
        <w:numPr>
          <w:ilvl w:val="0"/>
          <w:numId w:val="10"/>
        </w:numPr>
        <w:suppressAutoHyphens w:val="0"/>
        <w:autoSpaceDE w:val="0"/>
        <w:autoSpaceDN w:val="0"/>
        <w:adjustRightInd w:val="0"/>
        <w:spacing w:before="120" w:after="0" w:line="240" w:lineRule="auto"/>
        <w:jc w:val="both"/>
        <w:rPr>
          <w:ins w:id="363" w:author="Cristina" w:date="2023-05-29T10:18:00Z"/>
          <w:rFonts w:ascii="Calibri" w:eastAsia="Calibri" w:hAnsi="Calibri" w:cs="Calibri"/>
          <w:sz w:val="24"/>
          <w:szCs w:val="24"/>
          <w:lang w:val="fr-FR" w:eastAsia="en-GB"/>
        </w:rPr>
      </w:pPr>
      <w:bookmarkStart w:id="364" w:name="_Hlk135052063"/>
      <w:proofErr w:type="spellStart"/>
      <w:proofErr w:type="gramStart"/>
      <w:ins w:id="365" w:author="Cristina" w:date="2023-05-29T10:18:00Z">
        <w:r w:rsidRPr="00E71372">
          <w:rPr>
            <w:rFonts w:ascii="Calibri" w:eastAsia="Calibri" w:hAnsi="Calibri" w:cs="Calibri"/>
            <w:sz w:val="24"/>
            <w:szCs w:val="24"/>
            <w:lang w:val="fr-FR" w:eastAsia="en-GB"/>
          </w:rPr>
          <w:t>contribuția</w:t>
        </w:r>
        <w:proofErr w:type="spellEnd"/>
        <w:proofErr w:type="gram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proprie</w:t>
        </w:r>
        <w:proofErr w:type="spellEnd"/>
        <w:r w:rsidRPr="00E71372">
          <w:rPr>
            <w:rFonts w:ascii="Calibri" w:eastAsia="Calibri" w:hAnsi="Calibri" w:cs="Calibri"/>
            <w:sz w:val="24"/>
            <w:szCs w:val="24"/>
            <w:lang w:val="fr-FR" w:eastAsia="en-GB"/>
          </w:rPr>
          <w:t xml:space="preserve"> la </w:t>
        </w:r>
        <w:proofErr w:type="spellStart"/>
        <w:r w:rsidRPr="00E71372">
          <w:rPr>
            <w:rFonts w:ascii="Calibri" w:eastAsia="Calibri" w:hAnsi="Calibri" w:cs="Calibri"/>
            <w:sz w:val="24"/>
            <w:szCs w:val="24"/>
            <w:lang w:val="fr-FR" w:eastAsia="en-GB"/>
          </w:rPr>
          <w:t>valoarea</w:t>
        </w:r>
        <w:proofErr w:type="spell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eligibilă</w:t>
        </w:r>
        <w:proofErr w:type="spellEnd"/>
        <w:r w:rsidRPr="00E71372">
          <w:rPr>
            <w:rFonts w:ascii="Calibri" w:eastAsia="Calibri" w:hAnsi="Calibri" w:cs="Calibri"/>
            <w:sz w:val="24"/>
            <w:szCs w:val="24"/>
            <w:lang w:val="fr-FR" w:eastAsia="en-GB"/>
          </w:rPr>
          <w:t xml:space="preserve"> a </w:t>
        </w:r>
        <w:proofErr w:type="spellStart"/>
        <w:r w:rsidRPr="00E71372">
          <w:rPr>
            <w:rFonts w:ascii="Calibri" w:eastAsia="Calibri" w:hAnsi="Calibri" w:cs="Calibri"/>
            <w:sz w:val="24"/>
            <w:szCs w:val="24"/>
            <w:lang w:val="fr-FR" w:eastAsia="en-GB"/>
          </w:rPr>
          <w:t>proiectului</w:t>
        </w:r>
        <w:proofErr w:type="spell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minim</w:t>
        </w:r>
        <w:proofErr w:type="spellEnd"/>
        <w:r w:rsidRPr="00E71372">
          <w:rPr>
            <w:rFonts w:ascii="Calibri" w:eastAsia="Calibri" w:hAnsi="Calibri" w:cs="Calibri"/>
            <w:sz w:val="24"/>
            <w:szCs w:val="24"/>
            <w:lang w:val="fr-FR" w:eastAsia="en-GB"/>
          </w:rPr>
          <w:t xml:space="preserve"> 2% </w:t>
        </w:r>
        <w:proofErr w:type="spellStart"/>
        <w:r w:rsidRPr="00E71372">
          <w:rPr>
            <w:rFonts w:ascii="Calibri" w:eastAsia="Calibri" w:hAnsi="Calibri" w:cs="Calibri"/>
            <w:sz w:val="24"/>
            <w:szCs w:val="24"/>
            <w:lang w:val="fr-FR" w:eastAsia="en-GB"/>
          </w:rPr>
          <w:t>din</w:t>
        </w:r>
        <w:proofErr w:type="spell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valoarea</w:t>
        </w:r>
        <w:proofErr w:type="spell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cheltuielilor</w:t>
        </w:r>
        <w:proofErr w:type="spellEnd"/>
        <w:r w:rsidRPr="00E71372">
          <w:rPr>
            <w:rFonts w:ascii="Calibri" w:eastAsia="Calibri" w:hAnsi="Calibri" w:cs="Calibri"/>
            <w:sz w:val="24"/>
            <w:szCs w:val="24"/>
            <w:lang w:val="fr-FR" w:eastAsia="en-GB"/>
          </w:rPr>
          <w:t xml:space="preserve"> </w:t>
        </w:r>
        <w:proofErr w:type="spellStart"/>
        <w:r w:rsidRPr="00E71372">
          <w:rPr>
            <w:rFonts w:ascii="Calibri" w:eastAsia="Calibri" w:hAnsi="Calibri" w:cs="Calibri"/>
            <w:sz w:val="24"/>
            <w:szCs w:val="24"/>
            <w:lang w:val="fr-FR" w:eastAsia="en-GB"/>
          </w:rPr>
          <w:t>eligibile</w:t>
        </w:r>
        <w:proofErr w:type="spellEnd"/>
        <w:r w:rsidRPr="00E71372">
          <w:rPr>
            <w:rFonts w:ascii="Calibri" w:eastAsia="Calibri" w:hAnsi="Calibri" w:cs="Calibri"/>
            <w:sz w:val="24"/>
            <w:szCs w:val="24"/>
            <w:lang w:val="fr-FR" w:eastAsia="en-GB"/>
          </w:rPr>
          <w:t>);</w:t>
        </w:r>
      </w:ins>
    </w:p>
    <w:p w14:paraId="14C83982" w14:textId="77777777" w:rsidR="00E71372" w:rsidRPr="00E71372" w:rsidRDefault="00E71372" w:rsidP="00E71372">
      <w:pPr>
        <w:numPr>
          <w:ilvl w:val="0"/>
          <w:numId w:val="10"/>
        </w:numPr>
        <w:suppressAutoHyphens w:val="0"/>
        <w:autoSpaceDE w:val="0"/>
        <w:autoSpaceDN w:val="0"/>
        <w:adjustRightInd w:val="0"/>
        <w:spacing w:before="120" w:after="0" w:line="240" w:lineRule="auto"/>
        <w:jc w:val="both"/>
        <w:rPr>
          <w:ins w:id="366" w:author="Cristina" w:date="2023-05-29T10:18:00Z"/>
          <w:rFonts w:ascii="Calibri" w:eastAsia="Calibri" w:hAnsi="Calibri" w:cs="Calibri"/>
          <w:sz w:val="24"/>
          <w:szCs w:val="24"/>
          <w:lang w:val="en-GB" w:eastAsia="en-GB"/>
        </w:rPr>
      </w:pPr>
      <w:proofErr w:type="spellStart"/>
      <w:ins w:id="367" w:author="Cristina" w:date="2023-05-29T10:18:00Z">
        <w:r w:rsidRPr="00E71372">
          <w:rPr>
            <w:rFonts w:ascii="Calibri" w:eastAsia="Calibri" w:hAnsi="Calibri" w:cs="Calibri"/>
            <w:sz w:val="24"/>
            <w:szCs w:val="24"/>
            <w:lang w:val="en-GB" w:eastAsia="en-GB"/>
          </w:rPr>
          <w:t>finanțarea</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cheltuielilor</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neeligibile</w:t>
        </w:r>
        <w:proofErr w:type="spellEnd"/>
        <w:r w:rsidRPr="00E71372">
          <w:rPr>
            <w:rFonts w:ascii="Calibri" w:eastAsia="Calibri" w:hAnsi="Calibri" w:cs="Calibri"/>
            <w:sz w:val="24"/>
            <w:szCs w:val="24"/>
            <w:lang w:val="en-GB" w:eastAsia="en-GB"/>
          </w:rPr>
          <w:t xml:space="preserve"> ale </w:t>
        </w:r>
        <w:proofErr w:type="spellStart"/>
        <w:r w:rsidRPr="00E71372">
          <w:rPr>
            <w:rFonts w:ascii="Calibri" w:eastAsia="Calibri" w:hAnsi="Calibri" w:cs="Calibri"/>
            <w:sz w:val="24"/>
            <w:szCs w:val="24"/>
            <w:lang w:val="en-GB" w:eastAsia="en-GB"/>
          </w:rPr>
          <w:t>proiectului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unde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este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cazul</w:t>
        </w:r>
        <w:proofErr w:type="spellEnd"/>
        <w:r w:rsidRPr="00E71372">
          <w:rPr>
            <w:rFonts w:ascii="Calibri" w:eastAsia="Calibri" w:hAnsi="Calibri" w:cs="Calibri"/>
            <w:sz w:val="24"/>
            <w:szCs w:val="24"/>
            <w:lang w:val="en-GB" w:eastAsia="en-GB"/>
          </w:rPr>
          <w:t xml:space="preserve">; </w:t>
        </w:r>
      </w:ins>
    </w:p>
    <w:p w14:paraId="6052F23D" w14:textId="77777777" w:rsidR="00E71372" w:rsidRPr="00E71372" w:rsidRDefault="00E71372" w:rsidP="00E71372">
      <w:pPr>
        <w:numPr>
          <w:ilvl w:val="0"/>
          <w:numId w:val="10"/>
        </w:numPr>
        <w:suppressAutoHyphens w:val="0"/>
        <w:autoSpaceDE w:val="0"/>
        <w:autoSpaceDN w:val="0"/>
        <w:adjustRightInd w:val="0"/>
        <w:spacing w:before="120" w:after="0" w:line="240" w:lineRule="auto"/>
        <w:jc w:val="both"/>
        <w:rPr>
          <w:ins w:id="368" w:author="Cristina" w:date="2023-05-29T10:18:00Z"/>
          <w:rFonts w:ascii="Calibri" w:eastAsia="Calibri" w:hAnsi="Calibri" w:cs="Calibri"/>
          <w:sz w:val="24"/>
          <w:szCs w:val="24"/>
          <w:lang w:val="en-GB" w:eastAsia="en-GB"/>
        </w:rPr>
      </w:pPr>
      <w:proofErr w:type="spellStart"/>
      <w:ins w:id="369" w:author="Cristina" w:date="2023-05-29T10:18:00Z">
        <w:r w:rsidRPr="00E71372">
          <w:rPr>
            <w:rFonts w:ascii="Calibri" w:eastAsia="Calibri" w:hAnsi="Calibri" w:cs="Calibri"/>
            <w:sz w:val="24"/>
            <w:szCs w:val="24"/>
            <w:lang w:val="en-GB" w:eastAsia="en-GB"/>
          </w:rPr>
          <w:t>resursele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financiare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necesare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implementării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optime</w:t>
        </w:r>
        <w:proofErr w:type="spellEnd"/>
        <w:r w:rsidRPr="00E71372">
          <w:rPr>
            <w:rFonts w:ascii="Calibri" w:eastAsia="Calibri" w:hAnsi="Calibri" w:cs="Calibri"/>
            <w:sz w:val="24"/>
            <w:szCs w:val="24"/>
            <w:lang w:val="en-GB" w:eastAsia="en-GB"/>
          </w:rPr>
          <w:t xml:space="preserve"> a </w:t>
        </w:r>
        <w:proofErr w:type="spellStart"/>
        <w:r w:rsidRPr="00E71372">
          <w:rPr>
            <w:rFonts w:ascii="Calibri" w:eastAsia="Calibri" w:hAnsi="Calibri" w:cs="Calibri"/>
            <w:sz w:val="24"/>
            <w:szCs w:val="24"/>
            <w:lang w:val="en-GB" w:eastAsia="en-GB"/>
          </w:rPr>
          <w:t>proiectului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în</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condiţiile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rambursării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ulterioare</w:t>
        </w:r>
        <w:proofErr w:type="spellEnd"/>
        <w:r w:rsidRPr="00E71372">
          <w:rPr>
            <w:rFonts w:ascii="Calibri" w:eastAsia="Calibri" w:hAnsi="Calibri" w:cs="Calibri"/>
            <w:sz w:val="24"/>
            <w:szCs w:val="24"/>
            <w:lang w:val="en-GB" w:eastAsia="en-GB"/>
          </w:rPr>
          <w:t xml:space="preserve"> a </w:t>
        </w:r>
        <w:proofErr w:type="spellStart"/>
        <w:r w:rsidRPr="00E71372">
          <w:rPr>
            <w:rFonts w:ascii="Calibri" w:eastAsia="Calibri" w:hAnsi="Calibri" w:cs="Calibri"/>
            <w:sz w:val="24"/>
            <w:szCs w:val="24"/>
            <w:lang w:val="en-GB" w:eastAsia="en-GB"/>
          </w:rPr>
          <w:t>cheltuielilor</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eligibile</w:t>
        </w:r>
        <w:proofErr w:type="spellEnd"/>
        <w:r w:rsidRPr="00E71372">
          <w:rPr>
            <w:rFonts w:ascii="Calibri" w:eastAsia="Calibri" w:hAnsi="Calibri" w:cs="Calibri"/>
            <w:sz w:val="24"/>
            <w:szCs w:val="24"/>
            <w:lang w:val="en-GB" w:eastAsia="en-GB"/>
          </w:rPr>
          <w:t>;</w:t>
        </w:r>
      </w:ins>
    </w:p>
    <w:p w14:paraId="6923E8F9" w14:textId="77777777" w:rsidR="00E71372" w:rsidRPr="00E71372" w:rsidRDefault="00E71372" w:rsidP="00E71372">
      <w:pPr>
        <w:numPr>
          <w:ilvl w:val="0"/>
          <w:numId w:val="10"/>
        </w:numPr>
        <w:suppressAutoHyphens w:val="0"/>
        <w:autoSpaceDE w:val="0"/>
        <w:autoSpaceDN w:val="0"/>
        <w:adjustRightInd w:val="0"/>
        <w:spacing w:before="120" w:after="0" w:line="240" w:lineRule="auto"/>
        <w:jc w:val="both"/>
        <w:rPr>
          <w:ins w:id="370" w:author="Cristina" w:date="2023-05-29T10:18:00Z"/>
          <w:rFonts w:ascii="Calibri" w:eastAsia="Calibri" w:hAnsi="Calibri" w:cs="Calibri"/>
          <w:sz w:val="24"/>
          <w:szCs w:val="24"/>
          <w:lang w:val="en-GB" w:eastAsia="en-GB"/>
        </w:rPr>
      </w:pPr>
      <w:proofErr w:type="spellStart"/>
      <w:ins w:id="371" w:author="Cristina" w:date="2023-05-29T10:18:00Z">
        <w:r w:rsidRPr="00E71372">
          <w:rPr>
            <w:rFonts w:ascii="Calibri" w:eastAsia="Calibri" w:hAnsi="Calibri" w:cs="Calibri"/>
            <w:sz w:val="24"/>
            <w:szCs w:val="24"/>
            <w:lang w:val="en-GB" w:eastAsia="en-GB"/>
          </w:rPr>
          <w:t>resursele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financiare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necesare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asigurării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costurilor</w:t>
        </w:r>
        <w:proofErr w:type="spellEnd"/>
        <w:r w:rsidRPr="00E71372">
          <w:rPr>
            <w:rFonts w:ascii="Calibri" w:eastAsia="Calibri" w:hAnsi="Calibri" w:cs="Calibri"/>
            <w:sz w:val="24"/>
            <w:szCs w:val="24"/>
            <w:lang w:val="en-GB" w:eastAsia="en-GB"/>
          </w:rPr>
          <w:t xml:space="preserve"> de </w:t>
        </w:r>
        <w:proofErr w:type="spellStart"/>
        <w:r w:rsidRPr="00E71372">
          <w:rPr>
            <w:rFonts w:ascii="Calibri" w:eastAsia="Calibri" w:hAnsi="Calibri" w:cs="Calibri"/>
            <w:sz w:val="24"/>
            <w:szCs w:val="24"/>
            <w:lang w:val="en-GB" w:eastAsia="en-GB"/>
          </w:rPr>
          <w:t>funcționare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și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întreținere</w:t>
        </w:r>
        <w:proofErr w:type="spellEnd"/>
        <w:r w:rsidRPr="00E71372">
          <w:rPr>
            <w:rFonts w:ascii="Calibri" w:eastAsia="Calibri" w:hAnsi="Calibri" w:cs="Calibri"/>
            <w:sz w:val="24"/>
            <w:szCs w:val="24"/>
            <w:lang w:val="en-GB" w:eastAsia="en-GB"/>
          </w:rPr>
          <w:t xml:space="preserve"> a </w:t>
        </w:r>
        <w:proofErr w:type="spellStart"/>
        <w:r w:rsidRPr="00E71372">
          <w:rPr>
            <w:rFonts w:ascii="Calibri" w:eastAsia="Calibri" w:hAnsi="Calibri" w:cs="Calibri"/>
            <w:sz w:val="24"/>
            <w:szCs w:val="24"/>
            <w:lang w:val="en-GB" w:eastAsia="en-GB"/>
          </w:rPr>
          <w:t>investiției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și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serviciile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asociate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necesare</w:t>
        </w:r>
        <w:proofErr w:type="spellEnd"/>
        <w:r w:rsidRPr="00E71372">
          <w:rPr>
            <w:rFonts w:ascii="Calibri" w:eastAsia="Calibri" w:hAnsi="Calibri" w:cs="Calibri"/>
            <w:sz w:val="24"/>
            <w:szCs w:val="24"/>
            <w:lang w:val="en-GB" w:eastAsia="en-GB"/>
          </w:rPr>
          <w:t xml:space="preserve">, in </w:t>
        </w:r>
        <w:proofErr w:type="spellStart"/>
        <w:r w:rsidRPr="00E71372">
          <w:rPr>
            <w:rFonts w:ascii="Calibri" w:eastAsia="Calibri" w:hAnsi="Calibri" w:cs="Calibri"/>
            <w:sz w:val="24"/>
            <w:szCs w:val="24"/>
            <w:lang w:val="en-GB" w:eastAsia="en-GB"/>
          </w:rPr>
          <w:t>vederea</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asigurării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sustenabilității</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financiare</w:t>
        </w:r>
        <w:proofErr w:type="spellEnd"/>
        <w:r w:rsidRPr="00E71372">
          <w:rPr>
            <w:rFonts w:ascii="Calibri" w:eastAsia="Calibri" w:hAnsi="Calibri" w:cs="Calibri"/>
            <w:sz w:val="24"/>
            <w:szCs w:val="24"/>
            <w:lang w:val="en-GB" w:eastAsia="en-GB"/>
          </w:rPr>
          <w:t xml:space="preserve"> a </w:t>
        </w:r>
        <w:proofErr w:type="spellStart"/>
        <w:r w:rsidRPr="00E71372">
          <w:rPr>
            <w:rFonts w:ascii="Calibri" w:eastAsia="Calibri" w:hAnsi="Calibri" w:cs="Calibri"/>
            <w:sz w:val="24"/>
            <w:szCs w:val="24"/>
            <w:lang w:val="en-GB" w:eastAsia="en-GB"/>
          </w:rPr>
          <w:t>acesteia</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pe</w:t>
        </w:r>
        <w:proofErr w:type="spellEnd"/>
        <w:r w:rsidRPr="00E71372">
          <w:rPr>
            <w:rFonts w:ascii="Calibri" w:eastAsia="Calibri" w:hAnsi="Calibri" w:cs="Calibri"/>
            <w:sz w:val="24"/>
            <w:szCs w:val="24"/>
            <w:lang w:val="en-GB" w:eastAsia="en-GB"/>
          </w:rPr>
          <w:t xml:space="preserve"> </w:t>
        </w:r>
        <w:proofErr w:type="spellStart"/>
        <w:r w:rsidRPr="00E71372">
          <w:rPr>
            <w:rFonts w:ascii="Calibri" w:eastAsia="Calibri" w:hAnsi="Calibri" w:cs="Calibri"/>
            <w:sz w:val="24"/>
            <w:szCs w:val="24"/>
            <w:lang w:val="en-GB" w:eastAsia="en-GB"/>
          </w:rPr>
          <w:t>perioada</w:t>
        </w:r>
        <w:proofErr w:type="spellEnd"/>
        <w:r w:rsidRPr="00E71372">
          <w:rPr>
            <w:rFonts w:ascii="Calibri" w:eastAsia="Calibri" w:hAnsi="Calibri" w:cs="Calibri"/>
            <w:sz w:val="24"/>
            <w:szCs w:val="24"/>
            <w:lang w:val="en-GB" w:eastAsia="en-GB"/>
          </w:rPr>
          <w:t xml:space="preserve"> de </w:t>
        </w:r>
        <w:proofErr w:type="spellStart"/>
        <w:r w:rsidRPr="00E71372">
          <w:rPr>
            <w:rFonts w:ascii="Calibri" w:eastAsia="Calibri" w:hAnsi="Calibri" w:cs="Calibri"/>
            <w:sz w:val="24"/>
            <w:szCs w:val="24"/>
            <w:lang w:val="en-GB" w:eastAsia="en-GB"/>
          </w:rPr>
          <w:t>durabilitate</w:t>
        </w:r>
        <w:proofErr w:type="spellEnd"/>
        <w:r w:rsidRPr="00E71372">
          <w:rPr>
            <w:rFonts w:ascii="Calibri" w:eastAsia="Calibri" w:hAnsi="Calibri" w:cs="Calibri"/>
            <w:sz w:val="24"/>
            <w:szCs w:val="24"/>
            <w:lang w:val="en-GB" w:eastAsia="en-GB"/>
          </w:rPr>
          <w:t xml:space="preserve"> a </w:t>
        </w:r>
        <w:proofErr w:type="spellStart"/>
        <w:r w:rsidRPr="00E71372">
          <w:rPr>
            <w:rFonts w:ascii="Calibri" w:eastAsia="Calibri" w:hAnsi="Calibri" w:cs="Calibri"/>
            <w:sz w:val="24"/>
            <w:szCs w:val="24"/>
            <w:lang w:val="en-GB" w:eastAsia="en-GB"/>
          </w:rPr>
          <w:t>contractului</w:t>
        </w:r>
        <w:proofErr w:type="spellEnd"/>
        <w:r w:rsidRPr="00E71372">
          <w:rPr>
            <w:rFonts w:ascii="Calibri" w:eastAsia="Calibri" w:hAnsi="Calibri" w:cs="Calibri"/>
            <w:sz w:val="24"/>
            <w:szCs w:val="24"/>
            <w:lang w:val="en-GB" w:eastAsia="en-GB"/>
          </w:rPr>
          <w:t xml:space="preserve"> de </w:t>
        </w:r>
        <w:proofErr w:type="spellStart"/>
        <w:r w:rsidRPr="00E71372">
          <w:rPr>
            <w:rFonts w:ascii="Calibri" w:eastAsia="Calibri" w:hAnsi="Calibri" w:cs="Calibri"/>
            <w:sz w:val="24"/>
            <w:szCs w:val="24"/>
            <w:lang w:val="en-GB" w:eastAsia="en-GB"/>
          </w:rPr>
          <w:t>finanțare</w:t>
        </w:r>
        <w:proofErr w:type="spellEnd"/>
        <w:r w:rsidRPr="00E71372">
          <w:rPr>
            <w:rFonts w:ascii="Calibri" w:eastAsia="Calibri" w:hAnsi="Calibri" w:cs="Calibri"/>
            <w:sz w:val="24"/>
            <w:szCs w:val="24"/>
            <w:lang w:val="en-GB" w:eastAsia="en-GB"/>
          </w:rPr>
          <w:t xml:space="preserve">. </w:t>
        </w:r>
      </w:ins>
    </w:p>
    <w:bookmarkEnd w:id="364"/>
    <w:p w14:paraId="34B13749" w14:textId="2E788A05" w:rsidR="00E71372" w:rsidRPr="00714EAE" w:rsidRDefault="007707C1" w:rsidP="00714EAE">
      <w:pPr>
        <w:pStyle w:val="bullet"/>
        <w:numPr>
          <w:ilvl w:val="0"/>
          <w:numId w:val="0"/>
        </w:numPr>
        <w:spacing w:after="0"/>
        <w:ind w:left="709" w:hanging="349"/>
        <w:rPr>
          <w:ins w:id="372" w:author="Gabriela" w:date="2023-05-17T22:15:00Z"/>
          <w:rFonts w:ascii="Calibri" w:hAnsi="Calibri" w:cs="Calibri"/>
          <w:b/>
          <w:sz w:val="24"/>
          <w:lang w:eastAsia="sk-SK"/>
          <w:rPrChange w:id="373" w:author="Cristina" w:date="2023-05-29T10:19:00Z">
            <w:rPr>
              <w:ins w:id="374" w:author="Gabriela" w:date="2023-05-17T22:15:00Z"/>
              <w:rFonts w:ascii="Calibri" w:hAnsi="Calibri" w:cs="Calibri"/>
              <w:sz w:val="24"/>
              <w:lang w:eastAsia="sk-SK"/>
            </w:rPr>
          </w:rPrChange>
        </w:rPr>
        <w:pPrChange w:id="375" w:author="Cristina" w:date="2023-05-29T10:19:00Z">
          <w:pPr>
            <w:pStyle w:val="bullet"/>
            <w:numPr>
              <w:numId w:val="0"/>
            </w:numPr>
            <w:tabs>
              <w:tab w:val="clear" w:pos="720"/>
            </w:tabs>
            <w:spacing w:after="0"/>
            <w:ind w:left="644" w:firstLine="0"/>
          </w:pPr>
        </w:pPrChange>
      </w:pPr>
      <w:commentRangeStart w:id="376"/>
      <w:ins w:id="377" w:author="Gabriela" w:date="2023-05-17T22:11:00Z">
        <w:del w:id="378" w:author="Cristina" w:date="2023-05-29T10:18:00Z">
          <w:r w:rsidRPr="00AE4C2E" w:rsidDel="00E71372">
            <w:rPr>
              <w:rFonts w:ascii="Calibri" w:hAnsi="Calibri" w:cs="Calibri"/>
              <w:b/>
              <w:sz w:val="24"/>
              <w:lang w:eastAsia="sk-SK"/>
              <w:rPrChange w:id="379" w:author="Cristina" w:date="2023-05-19T13:40:00Z">
                <w:rPr>
                  <w:rFonts w:ascii="Calibri" w:hAnsi="Calibri" w:cs="Calibri"/>
                  <w:sz w:val="24"/>
                  <w:lang w:eastAsia="sk-SK"/>
                </w:rPr>
              </w:rPrChange>
            </w:rPr>
            <w:delText xml:space="preserve">Încadrarea valorii proiectului în limitele valorilor minime și maxime eligibile </w:delText>
          </w:r>
        </w:del>
      </w:ins>
      <w:ins w:id="380" w:author="Gabriela" w:date="2023-05-18T10:03:00Z">
        <w:del w:id="381" w:author="Cristina" w:date="2023-05-29T10:18:00Z">
          <w:r w:rsidR="00F523D1" w:rsidRPr="00AE4C2E" w:rsidDel="00E71372">
            <w:rPr>
              <w:rFonts w:ascii="Calibri" w:hAnsi="Calibri" w:cs="Calibri"/>
              <w:b/>
              <w:sz w:val="24"/>
              <w:lang w:eastAsia="sk-SK"/>
              <w:rPrChange w:id="382" w:author="Cristina" w:date="2023-05-19T13:40:00Z">
                <w:rPr>
                  <w:rFonts w:ascii="Calibri" w:hAnsi="Calibri" w:cs="Calibri"/>
                  <w:sz w:val="24"/>
                  <w:lang w:eastAsia="sk-SK"/>
                </w:rPr>
              </w:rPrChange>
            </w:rPr>
            <w:delText>aferente apelului de proiecte</w:delText>
          </w:r>
        </w:del>
      </w:ins>
      <w:commentRangeEnd w:id="376"/>
      <w:ins w:id="383" w:author="Gabriela" w:date="2023-05-18T10:19:00Z">
        <w:del w:id="384" w:author="Cristina" w:date="2023-05-29T10:18:00Z">
          <w:r w:rsidR="0033613D" w:rsidRPr="00AE4C2E" w:rsidDel="00E71372">
            <w:rPr>
              <w:rStyle w:val="CommentReference"/>
              <w:rFonts w:asciiTheme="minorHAnsi" w:eastAsiaTheme="minorHAnsi" w:hAnsiTheme="minorHAnsi" w:cstheme="minorBidi"/>
              <w:b/>
              <w:rPrChange w:id="385" w:author="Cristina" w:date="2023-05-19T13:40:00Z">
                <w:rPr>
                  <w:rStyle w:val="CommentReference"/>
                  <w:rFonts w:asciiTheme="minorHAnsi" w:eastAsiaTheme="minorHAnsi" w:hAnsiTheme="minorHAnsi" w:cstheme="minorBidi"/>
                </w:rPr>
              </w:rPrChange>
            </w:rPr>
            <w:commentReference w:id="376"/>
          </w:r>
        </w:del>
      </w:ins>
    </w:p>
    <w:p w14:paraId="2B59FD5E" w14:textId="36FB4B05" w:rsidR="00BC2D67" w:rsidRDefault="00BC2D67">
      <w:pPr>
        <w:pStyle w:val="bullet"/>
        <w:numPr>
          <w:ilvl w:val="0"/>
          <w:numId w:val="0"/>
        </w:numPr>
        <w:tabs>
          <w:tab w:val="left" w:pos="709"/>
        </w:tabs>
        <w:spacing w:before="0" w:after="0"/>
        <w:ind w:left="644" w:firstLine="63"/>
        <w:rPr>
          <w:ins w:id="386" w:author="Cristina" w:date="2023-05-29T10:19:00Z"/>
          <w:rFonts w:ascii="Calibri" w:hAnsi="Calibri" w:cs="Calibri"/>
          <w:b/>
          <w:sz w:val="24"/>
          <w:lang w:eastAsia="sk-SK"/>
        </w:rPr>
      </w:pPr>
      <w:ins w:id="387" w:author="Gabriela" w:date="2023-05-17T22:04:00Z">
        <w:r w:rsidRPr="007707C1">
          <w:rPr>
            <w:rFonts w:ascii="Calibri" w:hAnsi="Calibri" w:cs="Calibri"/>
            <w:sz w:val="24"/>
            <w:rPrChange w:id="388"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rPrChange w:id="389" w:author="Gabriela" w:date="2023-05-17T22:06:00Z">
              <w:rPr/>
            </w:rPrChange>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7707C1">
          <w:rPr>
            <w:rFonts w:ascii="Calibri" w:hAnsi="Calibri" w:cs="Calibri"/>
            <w:sz w:val="24"/>
            <w:rPrChange w:id="390" w:author="Gabriela" w:date="2023-05-17T22:06:00Z">
              <w:rPr/>
            </w:rPrChange>
          </w:rPr>
          <w:fldChar w:fldCharType="end"/>
        </w:r>
        <w:r w:rsidRPr="007707C1">
          <w:rPr>
            <w:rFonts w:ascii="Calibri" w:hAnsi="Calibri" w:cs="Calibri"/>
            <w:sz w:val="24"/>
            <w:rPrChange w:id="391" w:author="Gabriela" w:date="2023-05-17T22:06:00Z">
              <w:rPr/>
            </w:rPrChange>
          </w:rPr>
          <w:t xml:space="preserve"> </w:t>
        </w:r>
        <w:r w:rsidRPr="00AE4C2E">
          <w:rPr>
            <w:rFonts w:ascii="Calibri" w:hAnsi="Calibri" w:cs="Calibri"/>
            <w:b/>
            <w:iCs/>
            <w:sz w:val="24"/>
            <w:lang w:eastAsia="sk-SK"/>
            <w:rPrChange w:id="392" w:author="Cristina" w:date="2023-05-19T13:41:00Z">
              <w:rPr>
                <w:iCs/>
                <w:sz w:val="24"/>
                <w:lang w:eastAsia="sk-SK"/>
              </w:rPr>
            </w:rPrChange>
          </w:rPr>
          <w:t xml:space="preserve">Cerința </w:t>
        </w:r>
        <w:r w:rsidR="007707C1" w:rsidRPr="00AE4C2E">
          <w:rPr>
            <w:rFonts w:ascii="Calibri" w:hAnsi="Calibri" w:cs="Calibri"/>
            <w:b/>
            <w:sz w:val="24"/>
            <w:lang w:eastAsia="sk-SK"/>
            <w:rPrChange w:id="393" w:author="Cristina" w:date="2023-05-19T13:41:00Z">
              <w:rPr>
                <w:sz w:val="24"/>
                <w:lang w:eastAsia="sk-SK"/>
              </w:rPr>
            </w:rPrChange>
          </w:rPr>
          <w:t>6.</w:t>
        </w:r>
      </w:ins>
      <w:ins w:id="394" w:author="Gabriela" w:date="2023-05-17T22:12:00Z">
        <w:r w:rsidR="007707C1" w:rsidRPr="00AE4C2E">
          <w:rPr>
            <w:rFonts w:ascii="Calibri" w:hAnsi="Calibri" w:cs="Calibri"/>
            <w:b/>
            <w:sz w:val="24"/>
            <w:lang w:eastAsia="sk-SK"/>
            <w:rPrChange w:id="395" w:author="Cristina" w:date="2023-05-19T13:41:00Z">
              <w:rPr>
                <w:rFonts w:ascii="Calibri" w:hAnsi="Calibri" w:cs="Calibri"/>
                <w:sz w:val="24"/>
                <w:lang w:eastAsia="sk-SK"/>
              </w:rPr>
            </w:rPrChange>
          </w:rPr>
          <w:t xml:space="preserve"> </w:t>
        </w:r>
      </w:ins>
      <w:ins w:id="396" w:author="Cristina" w:date="2023-05-29T10:32:00Z">
        <w:r w:rsidR="001E1DD1" w:rsidRPr="001E1DD1">
          <w:rPr>
            <w:rFonts w:ascii="Calibri" w:hAnsi="Calibri" w:cs="Calibri"/>
            <w:b/>
            <w:sz w:val="24"/>
            <w:lang w:eastAsia="sk-SK"/>
          </w:rPr>
          <w:t>Încadrarea proiectului şi a activităţilor sale privind investiţiile în acţiunile specifice sprijinite în cadrul Obiectivului Specific</w:t>
        </w:r>
        <w:r w:rsidR="001E1DD1" w:rsidRPr="001E1DD1" w:rsidDel="00EF7499">
          <w:rPr>
            <w:rFonts w:ascii="Calibri" w:hAnsi="Calibri" w:cs="Calibri"/>
            <w:b/>
            <w:sz w:val="24"/>
            <w:lang w:eastAsia="sk-SK"/>
            <w:rPrChange w:id="397" w:author="Cristina" w:date="2023-05-19T13:41:00Z">
              <w:rPr>
                <w:rFonts w:ascii="Calibri" w:hAnsi="Calibri" w:cs="Calibri"/>
                <w:b/>
                <w:sz w:val="24"/>
                <w:lang w:eastAsia="sk-SK"/>
              </w:rPr>
            </w:rPrChange>
          </w:rPr>
          <w:t xml:space="preserve"> </w:t>
        </w:r>
      </w:ins>
      <w:ins w:id="398" w:author="Gabriela" w:date="2023-05-17T22:12:00Z">
        <w:del w:id="399" w:author="Cristina" w:date="2023-05-29T10:22:00Z">
          <w:r w:rsidR="007707C1" w:rsidRPr="00AE4C2E" w:rsidDel="00EF7499">
            <w:rPr>
              <w:rFonts w:ascii="Calibri" w:hAnsi="Calibri" w:cs="Calibri"/>
              <w:b/>
              <w:sz w:val="24"/>
              <w:lang w:eastAsia="sk-SK"/>
              <w:rPrChange w:id="400" w:author="Cristina" w:date="2023-05-19T13:41:00Z">
                <w:rPr>
                  <w:rFonts w:ascii="Calibri" w:hAnsi="Calibri" w:cs="Calibri"/>
                  <w:sz w:val="24"/>
                  <w:lang w:eastAsia="sk-SK"/>
                </w:rPr>
              </w:rPrChange>
            </w:rPr>
            <w:delText>Perioada de implementare a activităților proiectului nu depășește 31 decembrie 2029</w:delText>
          </w:r>
        </w:del>
      </w:ins>
    </w:p>
    <w:p w14:paraId="01698E47" w14:textId="77777777" w:rsidR="00714EAE" w:rsidRDefault="00714EAE">
      <w:pPr>
        <w:pStyle w:val="bullet"/>
        <w:numPr>
          <w:ilvl w:val="0"/>
          <w:numId w:val="0"/>
        </w:numPr>
        <w:tabs>
          <w:tab w:val="left" w:pos="709"/>
        </w:tabs>
        <w:spacing w:before="0" w:after="0"/>
        <w:ind w:left="644" w:firstLine="63"/>
        <w:rPr>
          <w:ins w:id="401" w:author="Gabriela" w:date="2023-05-17T22:12:00Z"/>
          <w:rFonts w:ascii="Calibri" w:hAnsi="Calibri" w:cs="Calibri"/>
          <w:sz w:val="24"/>
          <w:lang w:eastAsia="sk-SK"/>
        </w:rPr>
        <w:pPrChange w:id="402" w:author="Gabriela" w:date="2023-05-17T22:18:00Z">
          <w:pPr>
            <w:pStyle w:val="bullet"/>
            <w:numPr>
              <w:numId w:val="0"/>
            </w:numPr>
            <w:tabs>
              <w:tab w:val="clear" w:pos="720"/>
            </w:tabs>
            <w:spacing w:before="0" w:after="0"/>
            <w:ind w:left="644" w:firstLine="0"/>
          </w:pPr>
        </w:pPrChange>
      </w:pPr>
    </w:p>
    <w:p w14:paraId="3FF26317" w14:textId="7863A0F0" w:rsidR="007707C1" w:rsidRDefault="009449BA">
      <w:pPr>
        <w:tabs>
          <w:tab w:val="left" w:pos="709"/>
        </w:tabs>
        <w:spacing w:after="0"/>
        <w:ind w:left="567" w:firstLine="63"/>
        <w:contextualSpacing/>
        <w:jc w:val="both"/>
        <w:rPr>
          <w:ins w:id="403" w:author="Cristina" w:date="2023-05-29T10:23:00Z"/>
          <w:rFonts w:ascii="Calibri" w:hAnsi="Calibri" w:cs="Calibri"/>
          <w:b/>
          <w:sz w:val="24"/>
          <w:lang w:eastAsia="sk-SK"/>
        </w:rPr>
      </w:pPr>
      <w:ins w:id="404" w:author="Gabriela" w:date="2023-05-17T22:18:00Z">
        <w:r>
          <w:rPr>
            <w:rFonts w:ascii="Calibri" w:hAnsi="Calibri" w:cs="Calibri"/>
            <w:sz w:val="24"/>
            <w:szCs w:val="24"/>
          </w:rPr>
          <w:t xml:space="preserve"> </w:t>
        </w:r>
      </w:ins>
      <w:ins w:id="405" w:author="Gabriela" w:date="2023-05-17T22:14:00Z">
        <w:r w:rsidR="007707C1">
          <w:rPr>
            <w:rFonts w:ascii="Calibri" w:hAnsi="Calibri" w:cs="Calibri"/>
            <w:sz w:val="24"/>
            <w:szCs w:val="24"/>
          </w:rPr>
          <w:t xml:space="preserve"> </w:t>
        </w:r>
      </w:ins>
      <w:ins w:id="406" w:author="Gabriela" w:date="2023-05-17T22:13:00Z">
        <w:r w:rsidR="007707C1" w:rsidRPr="00ED1066">
          <w:rPr>
            <w:rFonts w:ascii="Calibri" w:hAnsi="Calibri" w:cs="Calibri"/>
            <w:sz w:val="24"/>
            <w:szCs w:val="24"/>
          </w:rPr>
          <w:fldChar w:fldCharType="begin">
            <w:ffData>
              <w:name w:val=""/>
              <w:enabled/>
              <w:calcOnExit w:val="0"/>
              <w:checkBox>
                <w:sizeAuto/>
                <w:default w:val="0"/>
              </w:checkBox>
            </w:ffData>
          </w:fldChar>
        </w:r>
        <w:r w:rsidR="007707C1" w:rsidRPr="00ED1066">
          <w:rPr>
            <w:rFonts w:ascii="Calibri" w:hAnsi="Calibri" w:cs="Calibri"/>
            <w:sz w:val="24"/>
            <w:szCs w:val="24"/>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007707C1" w:rsidRPr="00ED1066">
          <w:rPr>
            <w:rFonts w:ascii="Calibri" w:hAnsi="Calibri" w:cs="Calibri"/>
            <w:sz w:val="24"/>
            <w:szCs w:val="24"/>
          </w:rPr>
          <w:fldChar w:fldCharType="end"/>
        </w:r>
        <w:r w:rsidR="007707C1" w:rsidRPr="00ED1066">
          <w:rPr>
            <w:rFonts w:ascii="Calibri" w:hAnsi="Calibri" w:cs="Calibri"/>
            <w:sz w:val="24"/>
            <w:szCs w:val="24"/>
          </w:rPr>
          <w:t xml:space="preserve"> </w:t>
        </w:r>
        <w:r w:rsidR="007707C1" w:rsidRPr="00AE4C2E">
          <w:rPr>
            <w:rFonts w:ascii="Calibri" w:hAnsi="Calibri" w:cs="Calibri"/>
            <w:b/>
            <w:iCs/>
            <w:sz w:val="24"/>
            <w:szCs w:val="24"/>
            <w:lang w:eastAsia="sk-SK"/>
            <w:rPrChange w:id="407" w:author="Cristina" w:date="2023-05-19T13:42:00Z">
              <w:rPr>
                <w:rFonts w:ascii="Calibri" w:hAnsi="Calibri" w:cs="Calibri"/>
                <w:iCs/>
                <w:sz w:val="24"/>
                <w:szCs w:val="24"/>
                <w:lang w:eastAsia="sk-SK"/>
              </w:rPr>
            </w:rPrChange>
          </w:rPr>
          <w:t xml:space="preserve">Cerința </w:t>
        </w:r>
        <w:r w:rsidR="007707C1" w:rsidRPr="00AE4C2E">
          <w:rPr>
            <w:rFonts w:ascii="Calibri" w:hAnsi="Calibri" w:cs="Calibri"/>
            <w:b/>
            <w:sz w:val="24"/>
            <w:lang w:eastAsia="sk-SK"/>
            <w:rPrChange w:id="408" w:author="Cristina" w:date="2023-05-19T13:42:00Z">
              <w:rPr>
                <w:rFonts w:ascii="Calibri" w:hAnsi="Calibri" w:cs="Calibri"/>
                <w:sz w:val="24"/>
                <w:lang w:eastAsia="sk-SK"/>
              </w:rPr>
            </w:rPrChange>
          </w:rPr>
          <w:t xml:space="preserve">7. </w:t>
        </w:r>
      </w:ins>
      <w:ins w:id="409" w:author="Cristina" w:date="2023-05-29T10:23:00Z">
        <w:r w:rsidR="006D74C0" w:rsidRPr="006D74C0">
          <w:rPr>
            <w:rFonts w:ascii="Calibri" w:hAnsi="Calibri" w:cs="Calibri"/>
            <w:b/>
            <w:sz w:val="24"/>
            <w:lang w:eastAsia="sk-SK"/>
          </w:rPr>
          <w:t xml:space="preserve">Încadrarea valorii proiectului în limitele valorilor minime și maxime eligibile </w:t>
        </w:r>
      </w:ins>
      <w:ins w:id="410" w:author="Gabriela" w:date="2023-05-17T22:13:00Z">
        <w:del w:id="411" w:author="Cristina" w:date="2023-05-29T10:23:00Z">
          <w:r w:rsidR="007707C1" w:rsidRPr="007631FC" w:rsidDel="006D74C0">
            <w:rPr>
              <w:rFonts w:ascii="Calibri" w:hAnsi="Calibri"/>
              <w:b/>
              <w:sz w:val="24"/>
              <w:szCs w:val="24"/>
            </w:rPr>
            <w:delText>Proiectul respectă principiile privind dezvoltarea durabilă, egalitatea de șanse, gen, nediscriminarea si accesibilitatea pentru persoanele cu dizabilităti</w:delText>
          </w:r>
        </w:del>
      </w:ins>
    </w:p>
    <w:p w14:paraId="21220AA7" w14:textId="77777777" w:rsidR="000448C9" w:rsidRDefault="000448C9">
      <w:pPr>
        <w:tabs>
          <w:tab w:val="left" w:pos="709"/>
        </w:tabs>
        <w:spacing w:after="0"/>
        <w:ind w:left="567" w:firstLine="63"/>
        <w:contextualSpacing/>
        <w:jc w:val="both"/>
        <w:rPr>
          <w:ins w:id="412" w:author="Gabriela" w:date="2023-05-17T22:15:00Z"/>
          <w:rFonts w:ascii="Calibri" w:hAnsi="Calibri"/>
          <w:sz w:val="24"/>
          <w:szCs w:val="24"/>
        </w:rPr>
        <w:pPrChange w:id="413" w:author="Gabriela" w:date="2023-05-17T22:18:00Z">
          <w:pPr>
            <w:spacing w:after="0"/>
            <w:ind w:left="567"/>
            <w:contextualSpacing/>
            <w:jc w:val="both"/>
          </w:pPr>
        </w:pPrChange>
      </w:pPr>
    </w:p>
    <w:p w14:paraId="0CAFAC9B" w14:textId="537400F8" w:rsidR="007707C1" w:rsidRDefault="009449BA">
      <w:pPr>
        <w:pStyle w:val="bullet"/>
        <w:numPr>
          <w:ilvl w:val="0"/>
          <w:numId w:val="0"/>
        </w:numPr>
        <w:tabs>
          <w:tab w:val="left" w:pos="709"/>
        </w:tabs>
        <w:spacing w:before="0" w:after="0"/>
        <w:ind w:left="644" w:firstLine="63"/>
        <w:rPr>
          <w:ins w:id="414" w:author="Cristina" w:date="2023-05-29T10:24:00Z"/>
          <w:rFonts w:ascii="Calibri" w:hAnsi="Calibri"/>
          <w:b/>
          <w:sz w:val="24"/>
        </w:rPr>
      </w:pPr>
      <w:ins w:id="415" w:author="Gabriela" w:date="2023-05-17T22:16: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r w:rsidRPr="00AE4C2E">
          <w:rPr>
            <w:rFonts w:ascii="Calibri" w:hAnsi="Calibri" w:cs="Calibri"/>
            <w:b/>
            <w:iCs/>
            <w:sz w:val="24"/>
            <w:lang w:eastAsia="sk-SK"/>
            <w:rPrChange w:id="416" w:author="Cristina" w:date="2023-05-19T13:42:00Z">
              <w:rPr>
                <w:rFonts w:ascii="Calibri" w:hAnsi="Calibri" w:cs="Calibri"/>
                <w:iCs/>
                <w:sz w:val="24"/>
                <w:lang w:eastAsia="sk-SK"/>
              </w:rPr>
            </w:rPrChange>
          </w:rPr>
          <w:t>Cerința</w:t>
        </w:r>
      </w:ins>
      <w:ins w:id="417" w:author="Gabriela" w:date="2023-05-17T22:21:00Z">
        <w:r w:rsidRPr="00AE4C2E">
          <w:rPr>
            <w:rFonts w:ascii="Calibri" w:hAnsi="Calibri" w:cs="Calibri"/>
            <w:b/>
            <w:iCs/>
            <w:sz w:val="24"/>
            <w:lang w:eastAsia="sk-SK"/>
            <w:rPrChange w:id="418" w:author="Cristina" w:date="2023-05-19T13:42:00Z">
              <w:rPr>
                <w:rFonts w:ascii="Calibri" w:hAnsi="Calibri" w:cs="Calibri"/>
                <w:iCs/>
                <w:sz w:val="24"/>
                <w:lang w:eastAsia="sk-SK"/>
              </w:rPr>
            </w:rPrChange>
          </w:rPr>
          <w:t xml:space="preserve"> 8. </w:t>
        </w:r>
      </w:ins>
      <w:ins w:id="419" w:author="Cristina" w:date="2023-05-29T10:24:00Z">
        <w:r w:rsidR="00AA55E0" w:rsidRPr="00AA55E0">
          <w:rPr>
            <w:rFonts w:ascii="Calibri" w:hAnsi="Calibri" w:cs="Calibri"/>
            <w:b/>
            <w:iCs/>
            <w:sz w:val="24"/>
            <w:lang w:eastAsia="sk-SK"/>
          </w:rPr>
          <w:t>Perioada de implementare a activităților proiectului nu depășește 31 decembrie 2029</w:t>
        </w:r>
      </w:ins>
      <w:ins w:id="420" w:author="Gabriela" w:date="2023-05-17T22:24:00Z">
        <w:del w:id="421" w:author="Cristina" w:date="2023-05-29T10:24:00Z">
          <w:r w:rsidRPr="00AE4C2E" w:rsidDel="00AA55E0">
            <w:rPr>
              <w:rFonts w:ascii="Calibri" w:hAnsi="Calibri"/>
              <w:b/>
              <w:sz w:val="24"/>
              <w:rPrChange w:id="422" w:author="Cristina" w:date="2023-05-19T13:42:00Z">
                <w:rPr>
                  <w:rFonts w:ascii="Calibri" w:hAnsi="Calibri"/>
                  <w:b/>
                  <w:bCs/>
                  <w:color w:val="FF0000"/>
                  <w:sz w:val="24"/>
                </w:rPr>
              </w:rPrChange>
            </w:rPr>
            <w:delText>Proiectul integrează măsuri de adaptare la schimbările climatice și – dacă este cazul - măsuri de atenuare (compensare), respectând Orientările tehnice ale Comisiei Europene referitoare la imunizarea infrastructurii la schimbările climatice</w:delText>
          </w:r>
        </w:del>
      </w:ins>
    </w:p>
    <w:p w14:paraId="5F2EB53D" w14:textId="77777777" w:rsidR="00AA55E0" w:rsidRDefault="00AA55E0">
      <w:pPr>
        <w:pStyle w:val="bullet"/>
        <w:numPr>
          <w:ilvl w:val="0"/>
          <w:numId w:val="0"/>
        </w:numPr>
        <w:tabs>
          <w:tab w:val="left" w:pos="709"/>
        </w:tabs>
        <w:spacing w:before="0" w:after="0"/>
        <w:ind w:left="644" w:firstLine="63"/>
        <w:rPr>
          <w:ins w:id="423" w:author="Gabriela" w:date="2023-05-17T22:16:00Z"/>
          <w:rFonts w:ascii="Calibri" w:hAnsi="Calibri" w:cs="Calibri"/>
          <w:iCs/>
          <w:sz w:val="24"/>
          <w:lang w:eastAsia="sk-SK"/>
        </w:rPr>
        <w:pPrChange w:id="424" w:author="Gabriela" w:date="2023-05-17T22:18:00Z">
          <w:pPr>
            <w:pStyle w:val="bullet"/>
            <w:numPr>
              <w:numId w:val="0"/>
            </w:numPr>
            <w:tabs>
              <w:tab w:val="clear" w:pos="720"/>
            </w:tabs>
            <w:spacing w:before="0" w:after="0"/>
            <w:ind w:left="644" w:firstLine="0"/>
          </w:pPr>
        </w:pPrChange>
      </w:pPr>
    </w:p>
    <w:p w14:paraId="00BB3EDB" w14:textId="06E6845D" w:rsidR="009449BA" w:rsidRDefault="009449BA" w:rsidP="009449BA">
      <w:pPr>
        <w:pStyle w:val="bullet"/>
        <w:numPr>
          <w:ilvl w:val="0"/>
          <w:numId w:val="0"/>
        </w:numPr>
        <w:tabs>
          <w:tab w:val="left" w:pos="709"/>
        </w:tabs>
        <w:spacing w:before="0" w:after="0"/>
        <w:ind w:left="644"/>
        <w:rPr>
          <w:ins w:id="425" w:author="Gabriela" w:date="2023-05-17T22:19:00Z"/>
          <w:rFonts w:ascii="Calibri" w:hAnsi="Calibri" w:cs="Calibri"/>
          <w:iCs/>
          <w:sz w:val="24"/>
          <w:lang w:eastAsia="sk-SK"/>
        </w:rPr>
      </w:pPr>
      <w:ins w:id="426" w:author="Gabriela" w:date="2023-05-17T22:19:00Z">
        <w:r>
          <w:rPr>
            <w:rFonts w:ascii="Calibri" w:hAnsi="Calibri" w:cs="Calibri"/>
            <w:sz w:val="24"/>
          </w:rPr>
          <w:t xml:space="preserve"> </w:t>
        </w:r>
      </w:ins>
      <w:ins w:id="427" w:author="Gabriela" w:date="2023-05-17T22:17: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r w:rsidRPr="00AE4C2E">
          <w:rPr>
            <w:rFonts w:ascii="Calibri" w:hAnsi="Calibri" w:cs="Calibri"/>
            <w:b/>
            <w:iCs/>
            <w:sz w:val="24"/>
            <w:lang w:eastAsia="sk-SK"/>
            <w:rPrChange w:id="428" w:author="Cristina" w:date="2023-05-19T13:42:00Z">
              <w:rPr>
                <w:rFonts w:ascii="Calibri" w:hAnsi="Calibri" w:cs="Calibri"/>
                <w:iCs/>
                <w:sz w:val="24"/>
                <w:lang w:eastAsia="sk-SK"/>
              </w:rPr>
            </w:rPrChange>
          </w:rPr>
          <w:t>Cerința</w:t>
        </w:r>
      </w:ins>
      <w:ins w:id="429" w:author="Gabriela" w:date="2023-05-17T22:22:00Z">
        <w:r w:rsidRPr="00AE4C2E">
          <w:rPr>
            <w:rFonts w:ascii="Calibri" w:hAnsi="Calibri" w:cs="Calibri"/>
            <w:b/>
            <w:iCs/>
            <w:sz w:val="24"/>
            <w:lang w:eastAsia="sk-SK"/>
            <w:rPrChange w:id="430" w:author="Cristina" w:date="2023-05-19T13:42:00Z">
              <w:rPr>
                <w:rFonts w:ascii="Calibri" w:hAnsi="Calibri" w:cs="Calibri"/>
                <w:iCs/>
                <w:sz w:val="24"/>
                <w:lang w:eastAsia="sk-SK"/>
              </w:rPr>
            </w:rPrChange>
          </w:rPr>
          <w:t xml:space="preserve"> 9. </w:t>
        </w:r>
      </w:ins>
      <w:ins w:id="431" w:author="Cristina" w:date="2023-05-29T10:24:00Z">
        <w:r w:rsidR="00B4206F" w:rsidRPr="00B4206F">
          <w:rPr>
            <w:rFonts w:ascii="Calibri" w:hAnsi="Calibri" w:cs="Calibri"/>
            <w:b/>
            <w:iCs/>
            <w:sz w:val="24"/>
            <w:lang w:eastAsia="sk-SK"/>
          </w:rPr>
          <w:t>Încadrarea în documentele strategice relevante (lista de proiecte aprobată prin Hotărârea CDR)</w:t>
        </w:r>
      </w:ins>
      <w:ins w:id="432" w:author="Gabriela" w:date="2023-05-17T22:25:00Z">
        <w:del w:id="433" w:author="Cristina" w:date="2023-05-29T10:24:00Z">
          <w:r w:rsidR="00C95F6D" w:rsidRPr="007631FC" w:rsidDel="00B4206F">
            <w:rPr>
              <w:rFonts w:ascii="Calibri" w:hAnsi="Calibri"/>
              <w:b/>
              <w:snapToGrid w:val="0"/>
              <w:sz w:val="24"/>
            </w:rPr>
            <w:delText xml:space="preserve">Proiectul finanțat nu trebuie să fie încheiat în mod fizic sau implementat integral înainte de depunerea cererii de finanțare în cadrul PRSE 2021-2027, indiferent dacă toate plățile aferente </w:delText>
          </w:r>
          <w:r w:rsidR="00C95F6D" w:rsidRPr="00C2216A" w:rsidDel="00B4206F">
            <w:rPr>
              <w:rFonts w:ascii="Calibri" w:hAnsi="Calibri"/>
              <w:b/>
              <w:snapToGrid w:val="0"/>
              <w:sz w:val="24"/>
            </w:rPr>
            <w:delText>au fost realizate sau nu de către beneficiar (art. 63, al. 6 din Regulamentul al Parlamentului European și al Consiliului nr. 1060/2021</w:delText>
          </w:r>
        </w:del>
      </w:ins>
    </w:p>
    <w:p w14:paraId="7764F484" w14:textId="64D8BE6E" w:rsidR="00D63077" w:rsidRPr="003B1E80" w:rsidRDefault="009449BA" w:rsidP="00C467D8">
      <w:pPr>
        <w:pStyle w:val="bullet"/>
        <w:numPr>
          <w:ilvl w:val="0"/>
          <w:numId w:val="0"/>
        </w:numPr>
        <w:ind w:left="644"/>
        <w:rPr>
          <w:ins w:id="434" w:author="Cristina" w:date="2023-05-19T13:43:00Z"/>
          <w:rFonts w:ascii="Calibri" w:hAnsi="Calibri" w:cs="Calibri"/>
          <w:b/>
          <w:iCs/>
          <w:sz w:val="24"/>
          <w:lang w:eastAsia="sk-SK"/>
        </w:rPr>
        <w:pPrChange w:id="435" w:author="Cristina" w:date="2023-05-29T10:24:00Z">
          <w:pPr>
            <w:pStyle w:val="bullet"/>
            <w:tabs>
              <w:tab w:val="clear" w:pos="720"/>
              <w:tab w:val="left" w:pos="709"/>
            </w:tabs>
          </w:pPr>
        </w:pPrChange>
      </w:pPr>
      <w:ins w:id="436" w:author="Gabriela" w:date="2023-05-17T22:19:00Z">
        <w:r>
          <w:rPr>
            <w:rFonts w:ascii="Calibri" w:hAnsi="Calibri" w:cs="Calibri"/>
            <w:iCs/>
            <w:sz w:val="24"/>
            <w:lang w:eastAsia="sk-SK"/>
          </w:rPr>
          <w:t xml:space="preserve"> </w:t>
        </w:r>
      </w:ins>
      <w:ins w:id="437" w:author="Gabriela" w:date="2023-05-17T22:20: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ins>
      <w:ins w:id="438" w:author="Gabriela" w:date="2023-05-17T22:19:00Z">
        <w:r w:rsidRPr="00D63077">
          <w:rPr>
            <w:rFonts w:ascii="Calibri" w:hAnsi="Calibri" w:cs="Calibri"/>
            <w:b/>
            <w:iCs/>
            <w:sz w:val="24"/>
            <w:lang w:eastAsia="sk-SK"/>
            <w:rPrChange w:id="439" w:author="Cristina" w:date="2023-05-19T13:43:00Z">
              <w:rPr>
                <w:rFonts w:ascii="Calibri" w:hAnsi="Calibri" w:cs="Calibri"/>
                <w:iCs/>
                <w:sz w:val="24"/>
                <w:lang w:eastAsia="sk-SK"/>
              </w:rPr>
            </w:rPrChange>
          </w:rPr>
          <w:t>Cerința</w:t>
        </w:r>
      </w:ins>
      <w:ins w:id="440" w:author="Gabriela" w:date="2023-05-17T22:23:00Z">
        <w:r w:rsidRPr="00D63077">
          <w:rPr>
            <w:rFonts w:ascii="Calibri" w:hAnsi="Calibri" w:cs="Calibri"/>
            <w:b/>
            <w:iCs/>
            <w:sz w:val="24"/>
            <w:lang w:eastAsia="sk-SK"/>
            <w:rPrChange w:id="441" w:author="Cristina" w:date="2023-05-19T13:43:00Z">
              <w:rPr>
                <w:rFonts w:ascii="Calibri" w:hAnsi="Calibri" w:cs="Calibri"/>
                <w:iCs/>
                <w:sz w:val="24"/>
                <w:lang w:eastAsia="sk-SK"/>
              </w:rPr>
            </w:rPrChange>
          </w:rPr>
          <w:t xml:space="preserve"> 10.</w:t>
        </w:r>
      </w:ins>
      <w:ins w:id="442" w:author="Gabriela" w:date="2023-05-17T22:25:00Z">
        <w:r w:rsidR="00C95F6D">
          <w:rPr>
            <w:rFonts w:ascii="Calibri" w:hAnsi="Calibri" w:cs="Calibri"/>
            <w:iCs/>
            <w:sz w:val="24"/>
            <w:lang w:eastAsia="sk-SK"/>
          </w:rPr>
          <w:t xml:space="preserve"> </w:t>
        </w:r>
      </w:ins>
      <w:ins w:id="443" w:author="Cristina" w:date="2023-05-29T10:25:00Z">
        <w:r w:rsidR="00184F5A" w:rsidRPr="00184F5A">
          <w:rPr>
            <w:rFonts w:ascii="Calibri" w:hAnsi="Calibri" w:cs="Calibri"/>
            <w:b/>
            <w:iCs/>
            <w:sz w:val="24"/>
            <w:lang w:eastAsia="sk-SK"/>
          </w:rPr>
          <w:t>Proiectul respectă principiile privind dezvoltarea durabilă, egalitatea de șanse, gen, nediscriminarea si accesibilitatea pentru persoanele cu dizabilităti</w:t>
        </w:r>
      </w:ins>
    </w:p>
    <w:p w14:paraId="34649488" w14:textId="52431CB6" w:rsidR="009449BA" w:rsidDel="00D63077" w:rsidRDefault="00C95F6D" w:rsidP="009449BA">
      <w:pPr>
        <w:pStyle w:val="bullet"/>
        <w:numPr>
          <w:ilvl w:val="0"/>
          <w:numId w:val="0"/>
        </w:numPr>
        <w:tabs>
          <w:tab w:val="left" w:pos="709"/>
        </w:tabs>
        <w:spacing w:before="0" w:after="0"/>
        <w:ind w:left="644"/>
        <w:rPr>
          <w:ins w:id="444" w:author="Gabriela" w:date="2023-05-17T22:20:00Z"/>
          <w:del w:id="445" w:author="Cristina" w:date="2023-05-19T13:43:00Z"/>
          <w:rFonts w:ascii="Calibri" w:hAnsi="Calibri" w:cs="Calibri"/>
          <w:iCs/>
          <w:sz w:val="24"/>
          <w:lang w:eastAsia="sk-SK"/>
        </w:rPr>
      </w:pPr>
      <w:ins w:id="446" w:author="Gabriela" w:date="2023-05-17T22:26:00Z">
        <w:del w:id="447" w:author="Cristina" w:date="2023-05-19T13:43:00Z">
          <w:r w:rsidDel="00D63077">
            <w:rPr>
              <w:rFonts w:ascii="Calibri" w:hAnsi="Calibri" w:cs="Calibri"/>
              <w:iCs/>
              <w:sz w:val="24"/>
              <w:lang w:eastAsia="sk-SK"/>
            </w:rPr>
            <w:delText>C</w:delText>
          </w:r>
          <w:r w:rsidRPr="00C95F6D" w:rsidDel="00D63077">
            <w:rPr>
              <w:rFonts w:ascii="Calibri" w:hAnsi="Calibri" w:cs="Calibri"/>
              <w:iCs/>
              <w:sz w:val="24"/>
              <w:lang w:eastAsia="sk-SK"/>
            </w:rPr>
            <w:delText>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delText>
          </w:r>
        </w:del>
      </w:ins>
    </w:p>
    <w:p w14:paraId="5B8520B5" w14:textId="29577949" w:rsidR="009449BA" w:rsidRPr="00C95F6D" w:rsidRDefault="009449BA" w:rsidP="009449BA">
      <w:pPr>
        <w:pStyle w:val="bullet"/>
        <w:numPr>
          <w:ilvl w:val="0"/>
          <w:numId w:val="0"/>
        </w:numPr>
        <w:tabs>
          <w:tab w:val="left" w:pos="709"/>
        </w:tabs>
        <w:spacing w:before="0" w:after="0"/>
        <w:ind w:left="644"/>
        <w:rPr>
          <w:ins w:id="448" w:author="Gabriela" w:date="2023-05-17T22:20:00Z"/>
          <w:rFonts w:ascii="Calibri" w:hAnsi="Calibri" w:cs="Calibri"/>
          <w:bCs/>
          <w:sz w:val="24"/>
        </w:rPr>
      </w:pPr>
      <w:ins w:id="449" w:author="Gabriela" w:date="2023-05-17T22:20:00Z">
        <w:r>
          <w:rPr>
            <w:rFonts w:ascii="Calibri" w:hAnsi="Calibri" w:cs="Calibri"/>
            <w:iCs/>
            <w:sz w:val="24"/>
            <w:lang w:eastAsia="sk-SK"/>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ins>
      <w:ins w:id="450" w:author="Gabriela" w:date="2023-05-17T22:23:00Z">
        <w:r>
          <w:rPr>
            <w:rFonts w:ascii="Calibri" w:hAnsi="Calibri" w:cs="Calibri"/>
            <w:sz w:val="24"/>
          </w:rPr>
          <w:t xml:space="preserve"> </w:t>
        </w:r>
        <w:r w:rsidRPr="003B1E80">
          <w:rPr>
            <w:rFonts w:ascii="Calibri" w:hAnsi="Calibri" w:cs="Calibri"/>
            <w:b/>
            <w:iCs/>
            <w:sz w:val="24"/>
            <w:lang w:eastAsia="sk-SK"/>
            <w:rPrChange w:id="451" w:author="Cristina" w:date="2023-05-19T13:44:00Z">
              <w:rPr>
                <w:rFonts w:ascii="Calibri" w:hAnsi="Calibri" w:cs="Calibri"/>
                <w:iCs/>
                <w:sz w:val="24"/>
                <w:lang w:eastAsia="sk-SK"/>
              </w:rPr>
            </w:rPrChange>
          </w:rPr>
          <w:t>Cerința 11</w:t>
        </w:r>
        <w:r>
          <w:rPr>
            <w:rFonts w:ascii="Calibri" w:hAnsi="Calibri" w:cs="Calibri"/>
            <w:iCs/>
            <w:sz w:val="24"/>
            <w:lang w:eastAsia="sk-SK"/>
          </w:rPr>
          <w:t>.</w:t>
        </w:r>
      </w:ins>
      <w:ins w:id="452" w:author="Gabriela" w:date="2023-05-17T22:26:00Z">
        <w:r w:rsidR="00C95F6D">
          <w:rPr>
            <w:rFonts w:ascii="Calibri" w:hAnsi="Calibri" w:cs="Calibri"/>
            <w:iCs/>
            <w:sz w:val="24"/>
            <w:lang w:eastAsia="sk-SK"/>
          </w:rPr>
          <w:t xml:space="preserve"> </w:t>
        </w:r>
      </w:ins>
      <w:ins w:id="453" w:author="Cristina" w:date="2023-05-29T10:26:00Z">
        <w:r w:rsidR="000D1F97" w:rsidRPr="000D1F97">
          <w:rPr>
            <w:rFonts w:ascii="Calibri" w:hAnsi="Calibri"/>
            <w:b/>
            <w:bCs/>
            <w:sz w:val="24"/>
          </w:rPr>
          <w:t xml:space="preserve">Proiectul integrează* măsuri de atenuare și de adaptare la schimbările climatice respectând Orientările tehnice ale Comisiei Europene referitoare la imunizarea infrastructurii la schimbările climatice </w:t>
        </w:r>
      </w:ins>
      <w:ins w:id="454" w:author="Gabriela" w:date="2023-05-17T22:27:00Z">
        <w:del w:id="455" w:author="Cristina" w:date="2023-05-19T13:44:00Z">
          <w:r w:rsidR="00C95F6D" w:rsidRPr="00C95F6D" w:rsidDel="003B1E80">
            <w:rPr>
              <w:rFonts w:ascii="Calibri" w:hAnsi="Calibri"/>
              <w:bCs/>
              <w:sz w:val="24"/>
              <w:rPrChange w:id="456" w:author="Gabriela" w:date="2023-05-17T22:27:00Z">
                <w:rPr>
                  <w:rFonts w:ascii="Calibri" w:hAnsi="Calibri"/>
                  <w:b/>
                  <w:sz w:val="24"/>
                </w:rPr>
              </w:rPrChange>
            </w:rPr>
            <w:delText xml:space="preserve">Componenta (clădirea) şi activităţile sale se încadrează în obiectivele Priorităţii 2, O regiune cu localități prietenoase cu mediul și mai rezilientă la riscuri,  Obiectivul Specific </w:delText>
          </w:r>
          <w:r w:rsidR="00C95F6D" w:rsidRPr="00C95F6D" w:rsidDel="003B1E80">
            <w:rPr>
              <w:rFonts w:ascii="Calibri" w:hAnsi="Calibri"/>
              <w:bCs/>
              <w:color w:val="000000"/>
              <w:sz w:val="24"/>
              <w:rPrChange w:id="457" w:author="Gabriela" w:date="2023-05-17T22:27:00Z">
                <w:rPr>
                  <w:rFonts w:ascii="Calibri" w:hAnsi="Calibri"/>
                  <w:b/>
                  <w:color w:val="000000"/>
                  <w:sz w:val="24"/>
                </w:rPr>
              </w:rPrChange>
            </w:rPr>
            <w:delText>RSO2.1. Promovarea eficienței energetice și reducerea emisiilor de gaze cu efect de seră (FEDR, Actiunea 2.1</w:delText>
          </w:r>
          <w:r w:rsidR="00C95F6D" w:rsidRPr="00C95F6D" w:rsidDel="003B1E80">
            <w:rPr>
              <w:rFonts w:ascii="Calibri" w:hAnsi="Calibri"/>
              <w:bCs/>
              <w:color w:val="FF0000"/>
              <w:sz w:val="24"/>
              <w:rPrChange w:id="458" w:author="Gabriela" w:date="2023-05-17T22:27:00Z">
                <w:rPr>
                  <w:rFonts w:ascii="Calibri" w:hAnsi="Calibri"/>
                  <w:b/>
                  <w:color w:val="FF0000"/>
                  <w:sz w:val="24"/>
                </w:rPr>
              </w:rPrChange>
            </w:rPr>
            <w:delText xml:space="preserve"> </w:delText>
          </w:r>
          <w:r w:rsidR="00C95F6D" w:rsidRPr="00C95F6D" w:rsidDel="003B1E80">
            <w:rPr>
              <w:rFonts w:ascii="Calibri" w:hAnsi="Calibri"/>
              <w:bCs/>
              <w:sz w:val="24"/>
              <w:rPrChange w:id="459" w:author="Gabriela" w:date="2023-05-17T22:27:00Z">
                <w:rPr>
                  <w:rFonts w:ascii="Calibri" w:hAnsi="Calibri"/>
                  <w:b/>
                  <w:sz w:val="24"/>
                </w:rPr>
              </w:rPrChange>
            </w:rPr>
            <w:delText>„Sprijinirea eficienței energetice în clădirile publice, inclusiv clădiri de patrimoniu” şi în cadrul acţiunilor specifice sprijinite</w:delText>
          </w:r>
        </w:del>
      </w:ins>
    </w:p>
    <w:p w14:paraId="28E2E34A" w14:textId="73FBA11D" w:rsidR="009449BA" w:rsidRDefault="009449BA" w:rsidP="009449BA">
      <w:pPr>
        <w:pStyle w:val="bullet"/>
        <w:numPr>
          <w:ilvl w:val="0"/>
          <w:numId w:val="0"/>
        </w:numPr>
        <w:tabs>
          <w:tab w:val="left" w:pos="709"/>
        </w:tabs>
        <w:spacing w:before="0" w:after="0"/>
        <w:ind w:left="644"/>
        <w:rPr>
          <w:ins w:id="460" w:author="Cristina" w:date="2023-05-29T10:28:00Z"/>
          <w:rFonts w:ascii="Calibri" w:hAnsi="Calibri"/>
          <w:b/>
          <w:bCs/>
          <w:sz w:val="24"/>
        </w:rPr>
      </w:pPr>
      <w:ins w:id="461" w:author="Gabriela" w:date="2023-05-17T22:20:00Z">
        <w:r>
          <w:rPr>
            <w:rFonts w:ascii="Calibri" w:hAnsi="Calibri" w:cs="Calibri"/>
            <w:sz w:val="24"/>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ins>
      <w:ins w:id="462" w:author="Gabriela" w:date="2023-05-17T22:23:00Z">
        <w:r>
          <w:rPr>
            <w:rFonts w:ascii="Calibri" w:hAnsi="Calibri" w:cs="Calibri"/>
            <w:sz w:val="24"/>
          </w:rPr>
          <w:t xml:space="preserve"> </w:t>
        </w:r>
        <w:r w:rsidRPr="00507164">
          <w:rPr>
            <w:rFonts w:ascii="Calibri" w:hAnsi="Calibri" w:cs="Calibri"/>
            <w:b/>
            <w:iCs/>
            <w:sz w:val="24"/>
            <w:lang w:eastAsia="sk-SK"/>
            <w:rPrChange w:id="463" w:author="Cristina" w:date="2023-05-19T13:44:00Z">
              <w:rPr>
                <w:rFonts w:ascii="Calibri" w:hAnsi="Calibri" w:cs="Calibri"/>
                <w:iCs/>
                <w:sz w:val="24"/>
                <w:lang w:eastAsia="sk-SK"/>
              </w:rPr>
            </w:rPrChange>
          </w:rPr>
          <w:t>Cerința 12</w:t>
        </w:r>
        <w:r>
          <w:rPr>
            <w:rFonts w:ascii="Calibri" w:hAnsi="Calibri" w:cs="Calibri"/>
            <w:iCs/>
            <w:sz w:val="24"/>
            <w:lang w:eastAsia="sk-SK"/>
          </w:rPr>
          <w:t>.</w:t>
        </w:r>
      </w:ins>
      <w:ins w:id="464" w:author="Gabriela" w:date="2023-05-17T22:27:00Z">
        <w:r w:rsidR="00C95F6D">
          <w:rPr>
            <w:rFonts w:ascii="Calibri" w:hAnsi="Calibri" w:cs="Calibri"/>
            <w:iCs/>
            <w:sz w:val="24"/>
            <w:lang w:eastAsia="sk-SK"/>
          </w:rPr>
          <w:t xml:space="preserve"> </w:t>
        </w:r>
      </w:ins>
      <w:ins w:id="465" w:author="Cristina" w:date="2023-05-29T10:27:00Z">
        <w:r w:rsidR="00725043" w:rsidRPr="00725043">
          <w:rPr>
            <w:rFonts w:ascii="Calibri" w:hAnsi="Calibri"/>
            <w:b/>
            <w:bCs/>
            <w:sz w:val="24"/>
          </w:rPr>
          <w:t>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ins>
      <w:ins w:id="466" w:author="Gabriela" w:date="2023-05-17T22:27:00Z">
        <w:del w:id="467" w:author="Cristina" w:date="2023-05-19T13:44:00Z">
          <w:r w:rsidR="00C95F6D" w:rsidRPr="00C95F6D" w:rsidDel="00507164">
            <w:rPr>
              <w:rFonts w:ascii="Calibri" w:hAnsi="Calibri" w:cs="Calibri"/>
              <w:iCs/>
              <w:sz w:val="24"/>
              <w:lang w:eastAsia="sk-SK"/>
            </w:rPr>
            <w:delTex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delText>
          </w:r>
        </w:del>
      </w:ins>
    </w:p>
    <w:p w14:paraId="1760C9FA" w14:textId="77777777" w:rsidR="00FE3469" w:rsidRDefault="00FE3469" w:rsidP="009449BA">
      <w:pPr>
        <w:pStyle w:val="bullet"/>
        <w:numPr>
          <w:ilvl w:val="0"/>
          <w:numId w:val="0"/>
        </w:numPr>
        <w:tabs>
          <w:tab w:val="left" w:pos="709"/>
        </w:tabs>
        <w:spacing w:before="0" w:after="0"/>
        <w:ind w:left="644"/>
        <w:rPr>
          <w:ins w:id="468" w:author="Gabriela" w:date="2023-05-17T22:20:00Z"/>
          <w:rFonts w:ascii="Calibri" w:hAnsi="Calibri" w:cs="Calibri"/>
          <w:sz w:val="24"/>
        </w:rPr>
      </w:pPr>
    </w:p>
    <w:p w14:paraId="7FBB0228" w14:textId="2C3FC2E4" w:rsidR="009449BA" w:rsidRPr="00C95F6D" w:rsidDel="00507164" w:rsidRDefault="009449BA">
      <w:pPr>
        <w:pStyle w:val="bullet"/>
        <w:numPr>
          <w:ilvl w:val="0"/>
          <w:numId w:val="0"/>
        </w:numPr>
        <w:tabs>
          <w:tab w:val="left" w:pos="709"/>
        </w:tabs>
        <w:spacing w:before="0" w:after="0"/>
        <w:ind w:left="360"/>
        <w:rPr>
          <w:ins w:id="469" w:author="Gabriela" w:date="2023-05-17T22:20:00Z"/>
          <w:del w:id="470" w:author="Cristina" w:date="2023-05-19T13:45:00Z"/>
          <w:rFonts w:ascii="Calibri" w:hAnsi="Calibri" w:cs="Calibri"/>
          <w:sz w:val="24"/>
        </w:rPr>
        <w:pPrChange w:id="471" w:author="Cristina" w:date="2023-05-19T13:45:00Z">
          <w:pPr>
            <w:pStyle w:val="bullet"/>
            <w:numPr>
              <w:numId w:val="0"/>
            </w:numPr>
            <w:tabs>
              <w:tab w:val="clear" w:pos="720"/>
              <w:tab w:val="left" w:pos="709"/>
            </w:tabs>
            <w:spacing w:before="0" w:after="0"/>
            <w:ind w:left="644" w:firstLine="0"/>
          </w:pPr>
        </w:pPrChange>
      </w:pPr>
      <w:ins w:id="472" w:author="Gabriela" w:date="2023-05-17T22:20:00Z">
        <w:del w:id="473" w:author="Cristina" w:date="2023-05-19T13:45:00Z">
          <w:r w:rsidDel="00507164">
            <w:rPr>
              <w:rFonts w:ascii="Calibri" w:hAnsi="Calibri" w:cs="Calibri"/>
              <w:sz w:val="24"/>
            </w:rPr>
            <w:lastRenderedPageBreak/>
            <w:delText xml:space="preserve"> </w:delText>
          </w:r>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474" w:author="Gabriela" w:date="2023-05-17T22:23:00Z">
        <w:del w:id="475" w:author="Cristina" w:date="2023-05-19T13:45:00Z">
          <w:r w:rsidDel="00507164">
            <w:rPr>
              <w:rFonts w:ascii="Calibri" w:hAnsi="Calibri" w:cs="Calibri"/>
              <w:sz w:val="24"/>
            </w:rPr>
            <w:delText xml:space="preserve"> </w:delText>
          </w:r>
          <w:r w:rsidRPr="009449BA" w:rsidDel="00507164">
            <w:rPr>
              <w:rFonts w:ascii="Calibri" w:hAnsi="Calibri" w:cs="Calibri"/>
              <w:sz w:val="24"/>
            </w:rPr>
            <w:delText>Cerința 1</w:delText>
          </w:r>
          <w:r w:rsidDel="00507164">
            <w:rPr>
              <w:rFonts w:ascii="Calibri" w:hAnsi="Calibri" w:cs="Calibri"/>
              <w:sz w:val="24"/>
            </w:rPr>
            <w:delText>3</w:delText>
          </w:r>
          <w:r w:rsidRPr="00C95F6D" w:rsidDel="00507164">
            <w:rPr>
              <w:rFonts w:ascii="Calibri" w:hAnsi="Calibri" w:cs="Calibri"/>
              <w:sz w:val="24"/>
            </w:rPr>
            <w:delText>.</w:delText>
          </w:r>
        </w:del>
      </w:ins>
      <w:ins w:id="476" w:author="Gabriela" w:date="2023-05-17T22:28:00Z">
        <w:del w:id="477" w:author="Cristina" w:date="2023-05-19T13:45:00Z">
          <w:r w:rsidR="00C95F6D" w:rsidRPr="00C95F6D" w:rsidDel="00507164">
            <w:rPr>
              <w:rFonts w:ascii="Calibri" w:hAnsi="Calibri" w:cs="Calibri"/>
              <w:sz w:val="24"/>
            </w:rPr>
            <w:delText xml:space="preserve"> </w:delText>
          </w:r>
          <w:r w:rsidR="00C95F6D" w:rsidRPr="00C95F6D" w:rsidDel="00507164">
            <w:rPr>
              <w:rFonts w:ascii="Calibri" w:hAnsi="Calibri"/>
              <w:sz w:val="24"/>
              <w:rPrChange w:id="478" w:author="Gabriela" w:date="2023-05-17T22:28:00Z">
                <w:rPr>
                  <w:rFonts w:ascii="Calibri" w:hAnsi="Calibri"/>
                  <w:b/>
                  <w:bCs/>
                  <w:sz w:val="24"/>
                </w:rPr>
              </w:rPrChange>
            </w:rPr>
            <w:delText xml:space="preserve">Intervențiile propuse pentru clădire conduc la </w:delText>
          </w:r>
          <w:bookmarkStart w:id="479" w:name="_Hlk99531685"/>
          <w:r w:rsidR="00C95F6D" w:rsidRPr="00C95F6D" w:rsidDel="00507164">
            <w:rPr>
              <w:rFonts w:ascii="Calibri" w:hAnsi="Calibri"/>
              <w:sz w:val="24"/>
              <w:rPrChange w:id="480" w:author="Gabriela" w:date="2023-05-17T22:28:00Z">
                <w:rPr>
                  <w:rFonts w:ascii="Calibri" w:hAnsi="Calibri"/>
                  <w:b/>
                  <w:bCs/>
                  <w:sz w:val="24"/>
                </w:rPr>
              </w:rPrChange>
            </w:rPr>
            <w:delText>o reducere a consumului de energie primară, precum și a emisiilor de CO</w:delText>
          </w:r>
          <w:r w:rsidR="00C95F6D" w:rsidRPr="00C95F6D" w:rsidDel="00507164">
            <w:rPr>
              <w:rFonts w:ascii="Calibri" w:hAnsi="Calibri"/>
              <w:sz w:val="24"/>
              <w:vertAlign w:val="subscript"/>
              <w:rPrChange w:id="481" w:author="Gabriela" w:date="2023-05-17T22:28:00Z">
                <w:rPr>
                  <w:rFonts w:ascii="Calibri" w:hAnsi="Calibri"/>
                  <w:b/>
                  <w:bCs/>
                  <w:sz w:val="24"/>
                  <w:vertAlign w:val="subscript"/>
                </w:rPr>
              </w:rPrChange>
            </w:rPr>
            <w:delText>2</w:delText>
          </w:r>
          <w:r w:rsidR="00C95F6D" w:rsidRPr="00C95F6D" w:rsidDel="00507164">
            <w:rPr>
              <w:rFonts w:ascii="Calibri" w:hAnsi="Calibri"/>
              <w:sz w:val="24"/>
              <w:rPrChange w:id="482" w:author="Gabriela" w:date="2023-05-17T22:28:00Z">
                <w:rPr>
                  <w:rFonts w:ascii="Calibri" w:hAnsi="Calibri"/>
                  <w:b/>
                  <w:bCs/>
                  <w:sz w:val="24"/>
                </w:rPr>
              </w:rPrChange>
            </w:rPr>
            <w:delText>, de cel puţin 40%, în comparație cu starea de pre-renovare</w:delText>
          </w:r>
        </w:del>
      </w:ins>
      <w:bookmarkEnd w:id="479"/>
    </w:p>
    <w:p w14:paraId="55461ABD" w14:textId="3232B061" w:rsidR="009449BA" w:rsidDel="00507164" w:rsidRDefault="009449BA">
      <w:pPr>
        <w:pStyle w:val="bullet"/>
        <w:numPr>
          <w:ilvl w:val="0"/>
          <w:numId w:val="0"/>
        </w:numPr>
        <w:tabs>
          <w:tab w:val="left" w:pos="709"/>
        </w:tabs>
        <w:spacing w:before="0" w:after="0"/>
        <w:ind w:left="360"/>
        <w:rPr>
          <w:ins w:id="483" w:author="Gabriela" w:date="2023-05-17T22:20:00Z"/>
          <w:del w:id="484" w:author="Cristina" w:date="2023-05-19T13:45:00Z"/>
          <w:rFonts w:ascii="Calibri" w:hAnsi="Calibri" w:cs="Calibri"/>
          <w:sz w:val="24"/>
        </w:rPr>
        <w:pPrChange w:id="485" w:author="Cristina" w:date="2023-05-19T13:45:00Z">
          <w:pPr>
            <w:pStyle w:val="bullet"/>
            <w:numPr>
              <w:numId w:val="0"/>
            </w:numPr>
            <w:tabs>
              <w:tab w:val="clear" w:pos="720"/>
              <w:tab w:val="left" w:pos="709"/>
            </w:tabs>
            <w:spacing w:before="0" w:after="0"/>
            <w:ind w:left="644" w:firstLine="0"/>
          </w:pPr>
        </w:pPrChange>
      </w:pPr>
      <w:ins w:id="486" w:author="Gabriela" w:date="2023-05-17T22:20:00Z">
        <w:del w:id="487" w:author="Cristina" w:date="2023-05-19T13:45:00Z">
          <w:r w:rsidDel="00507164">
            <w:rPr>
              <w:rFonts w:ascii="Calibri" w:hAnsi="Calibri" w:cs="Calibri"/>
              <w:iCs/>
              <w:sz w:val="24"/>
              <w:lang w:eastAsia="sk-SK"/>
            </w:rPr>
            <w:delText xml:space="preserve"> </w:delText>
          </w:r>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488" w:author="Gabriela" w:date="2023-05-17T22:23:00Z">
        <w:del w:id="489" w:author="Cristina" w:date="2023-05-19T13:45:00Z">
          <w:r w:rsidDel="00507164">
            <w:rPr>
              <w:rFonts w:ascii="Calibri" w:hAnsi="Calibri" w:cs="Calibri"/>
              <w:sz w:val="24"/>
            </w:rPr>
            <w:delText xml:space="preserve"> </w:delText>
          </w:r>
          <w:r w:rsidRPr="009449BA" w:rsidDel="00507164">
            <w:rPr>
              <w:rFonts w:ascii="Calibri" w:hAnsi="Calibri" w:cs="Calibri"/>
              <w:sz w:val="24"/>
            </w:rPr>
            <w:delText>Cerința 1</w:delText>
          </w:r>
          <w:r w:rsidDel="00507164">
            <w:rPr>
              <w:rFonts w:ascii="Calibri" w:hAnsi="Calibri" w:cs="Calibri"/>
              <w:sz w:val="24"/>
            </w:rPr>
            <w:delText xml:space="preserve">4. </w:delText>
          </w:r>
        </w:del>
      </w:ins>
      <w:ins w:id="490" w:author="Gabriela" w:date="2023-05-17T22:28:00Z">
        <w:del w:id="491" w:author="Cristina" w:date="2023-05-19T13:45:00Z">
          <w:r w:rsidR="00C95F6D" w:rsidRPr="00C95F6D" w:rsidDel="00507164">
            <w:rPr>
              <w:rFonts w:ascii="Calibri" w:hAnsi="Calibri" w:cs="Calibri"/>
              <w:sz w:val="24"/>
            </w:rPr>
            <w:delText>Intervențiile propuse pentru clădire conduc la o reducere a consumului anual specific de energie finală pentru încălzire de cel puțin 40 % față de consumul anual specific de energie pentru încălzire înainte de renovarea fiecărei clădiri</w:delText>
          </w:r>
        </w:del>
      </w:ins>
    </w:p>
    <w:p w14:paraId="47926DC1" w14:textId="7DDBB2D0" w:rsidR="009449BA" w:rsidDel="00507164" w:rsidRDefault="009449BA">
      <w:pPr>
        <w:pStyle w:val="bullet"/>
        <w:numPr>
          <w:ilvl w:val="0"/>
          <w:numId w:val="0"/>
        </w:numPr>
        <w:tabs>
          <w:tab w:val="left" w:pos="709"/>
        </w:tabs>
        <w:spacing w:before="0" w:after="0"/>
        <w:ind w:left="360"/>
        <w:rPr>
          <w:ins w:id="492" w:author="Gabriela" w:date="2023-05-17T22:21:00Z"/>
          <w:del w:id="493" w:author="Cristina" w:date="2023-05-19T13:45:00Z"/>
          <w:rFonts w:ascii="Calibri" w:hAnsi="Calibri" w:cs="Calibri"/>
          <w:sz w:val="24"/>
        </w:rPr>
        <w:pPrChange w:id="494" w:author="Cristina" w:date="2023-05-19T13:45:00Z">
          <w:pPr>
            <w:pStyle w:val="bullet"/>
            <w:numPr>
              <w:numId w:val="0"/>
            </w:numPr>
            <w:tabs>
              <w:tab w:val="clear" w:pos="720"/>
              <w:tab w:val="left" w:pos="709"/>
            </w:tabs>
            <w:spacing w:before="0" w:after="0"/>
            <w:ind w:left="644" w:firstLine="0"/>
          </w:pPr>
        </w:pPrChange>
      </w:pPr>
      <w:ins w:id="495" w:author="Gabriela" w:date="2023-05-17T22:21:00Z">
        <w:del w:id="496" w:author="Cristina" w:date="2023-05-19T13:45:00Z">
          <w:r w:rsidDel="00507164">
            <w:rPr>
              <w:rFonts w:ascii="Calibri" w:hAnsi="Calibri" w:cs="Calibri"/>
              <w:iCs/>
              <w:sz w:val="24"/>
              <w:lang w:eastAsia="sk-SK"/>
            </w:rPr>
            <w:delText xml:space="preserve"> </w:delText>
          </w:r>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497" w:author="Gabriela" w:date="2023-05-17T22:23:00Z">
        <w:del w:id="498" w:author="Cristina" w:date="2023-05-19T13:45:00Z">
          <w:r w:rsidDel="00507164">
            <w:rPr>
              <w:rFonts w:ascii="Calibri" w:hAnsi="Calibri" w:cs="Calibri"/>
              <w:sz w:val="24"/>
            </w:rPr>
            <w:delText xml:space="preserve"> </w:delText>
          </w:r>
          <w:r w:rsidRPr="009449BA" w:rsidDel="00507164">
            <w:rPr>
              <w:rFonts w:ascii="Calibri" w:hAnsi="Calibri" w:cs="Calibri"/>
              <w:sz w:val="24"/>
            </w:rPr>
            <w:delText>Cerința 1</w:delText>
          </w:r>
          <w:r w:rsidDel="00507164">
            <w:rPr>
              <w:rFonts w:ascii="Calibri" w:hAnsi="Calibri" w:cs="Calibri"/>
              <w:sz w:val="24"/>
            </w:rPr>
            <w:delText>5.</w:delText>
          </w:r>
        </w:del>
      </w:ins>
      <w:ins w:id="499" w:author="Gabriela" w:date="2023-05-17T22:31:00Z">
        <w:del w:id="500" w:author="Cristina" w:date="2023-05-19T13:45:00Z">
          <w:r w:rsidR="00C95F6D" w:rsidDel="00507164">
            <w:rPr>
              <w:rFonts w:ascii="Calibri" w:hAnsi="Calibri" w:cs="Calibri"/>
              <w:sz w:val="24"/>
            </w:rPr>
            <w:delText xml:space="preserve"> </w:delText>
          </w:r>
          <w:r w:rsidR="00C95F6D" w:rsidRPr="00C95F6D" w:rsidDel="00507164">
            <w:rPr>
              <w:rFonts w:ascii="Calibri" w:hAnsi="Calibri"/>
              <w:bCs/>
              <w:sz w:val="24"/>
              <w:rPrChange w:id="501" w:author="Gabriela" w:date="2023-05-17T22:31:00Z">
                <w:rPr>
                  <w:rFonts w:ascii="Calibri" w:hAnsi="Calibri"/>
                  <w:b/>
                  <w:sz w:val="24"/>
                </w:rPr>
              </w:rPrChange>
            </w:rPr>
            <w:delText xml:space="preserve">(dacă este cazul) </w:delText>
          </w:r>
          <w:bookmarkStart w:id="502" w:name="_Hlk92719640"/>
          <w:r w:rsidR="00C95F6D" w:rsidRPr="00C95F6D" w:rsidDel="00507164">
            <w:rPr>
              <w:rFonts w:ascii="Calibri" w:hAnsi="Calibri"/>
              <w:bCs/>
              <w:sz w:val="24"/>
              <w:rPrChange w:id="503" w:author="Gabriela" w:date="2023-05-17T22:31:00Z">
                <w:rPr>
                  <w:rFonts w:ascii="Calibri" w:hAnsi="Calibri"/>
                  <w:b/>
                  <w:sz w:val="24"/>
                </w:rPr>
              </w:rPrChange>
            </w:rPr>
            <w:delText xml:space="preserve">Clădirea este </w:delText>
          </w:r>
          <w:bookmarkStart w:id="504" w:name="_Hlk104365365"/>
          <w:r w:rsidR="00C95F6D" w:rsidRPr="00C95F6D" w:rsidDel="00507164">
            <w:rPr>
              <w:rFonts w:ascii="Calibri" w:hAnsi="Calibri"/>
              <w:bCs/>
              <w:sz w:val="24"/>
              <w:rPrChange w:id="505" w:author="Gabriela" w:date="2023-05-17T22:31:00Z">
                <w:rPr>
                  <w:rFonts w:ascii="Calibri" w:hAnsi="Calibri"/>
                  <w:b/>
                  <w:sz w:val="24"/>
                </w:rPr>
              </w:rPrChange>
            </w:rPr>
            <w:delText>clasată/în curs de clasare ca monument istoric</w:delText>
          </w:r>
          <w:bookmarkEnd w:id="504"/>
          <w:r w:rsidR="00C95F6D" w:rsidRPr="00C95F6D" w:rsidDel="00507164">
            <w:rPr>
              <w:rFonts w:ascii="Calibri" w:hAnsi="Calibri"/>
              <w:bCs/>
              <w:sz w:val="24"/>
              <w:rPrChange w:id="506" w:author="Gabriela" w:date="2023-05-17T22:31:00Z">
                <w:rPr>
                  <w:rFonts w:ascii="Calibri" w:hAnsi="Calibri"/>
                  <w:b/>
                  <w:sz w:val="24"/>
                </w:rPr>
              </w:rPrChange>
            </w:rPr>
            <w:delText>, aflată în patrimoniul UNESCO</w:delText>
          </w:r>
          <w:bookmarkEnd w:id="502"/>
          <w:r w:rsidR="00C95F6D" w:rsidRPr="00C95F6D" w:rsidDel="00507164">
            <w:rPr>
              <w:rFonts w:ascii="Calibri" w:hAnsi="Calibri"/>
              <w:bCs/>
              <w:sz w:val="24"/>
              <w:rPrChange w:id="507" w:author="Gabriela" w:date="2023-05-17T22:31:00Z">
                <w:rPr>
                  <w:rFonts w:ascii="Calibri" w:hAnsi="Calibri"/>
                  <w:b/>
                  <w:sz w:val="24"/>
                </w:rPr>
              </w:rPrChange>
            </w:rPr>
            <w:delText>, în patrimoniul cultural național, în patrimoniul cultural local din mediul urban și rural, sau amplasată într-o zonă de protecție a monumentelor istorice și/sau în zone construite protejate aprobate conform legii</w:delText>
          </w:r>
        </w:del>
      </w:ins>
    </w:p>
    <w:p w14:paraId="3CE31B4B" w14:textId="18BDE24D" w:rsidR="009449BA" w:rsidRPr="0054587A" w:rsidDel="00507164" w:rsidRDefault="009449BA">
      <w:pPr>
        <w:pStyle w:val="bullet"/>
        <w:numPr>
          <w:ilvl w:val="0"/>
          <w:numId w:val="0"/>
        </w:numPr>
        <w:tabs>
          <w:tab w:val="left" w:pos="709"/>
        </w:tabs>
        <w:spacing w:before="0" w:after="0"/>
        <w:ind w:left="360"/>
        <w:rPr>
          <w:ins w:id="508" w:author="Gabriela" w:date="2023-05-17T22:21:00Z"/>
          <w:del w:id="509" w:author="Cristina" w:date="2023-05-19T13:45:00Z"/>
          <w:rFonts w:ascii="Calibri" w:hAnsi="Calibri" w:cs="Calibri"/>
          <w:bCs/>
          <w:sz w:val="24"/>
        </w:rPr>
        <w:pPrChange w:id="510" w:author="Cristina" w:date="2023-05-19T13:45:00Z">
          <w:pPr>
            <w:pStyle w:val="bullet"/>
            <w:numPr>
              <w:numId w:val="0"/>
            </w:numPr>
            <w:tabs>
              <w:tab w:val="clear" w:pos="720"/>
              <w:tab w:val="left" w:pos="709"/>
            </w:tabs>
            <w:spacing w:before="0" w:after="0"/>
            <w:ind w:left="644" w:firstLine="0"/>
          </w:pPr>
        </w:pPrChange>
      </w:pPr>
      <w:ins w:id="511" w:author="Gabriela" w:date="2023-05-17T22:21:00Z">
        <w:del w:id="512" w:author="Cristina" w:date="2023-05-19T13:45:00Z">
          <w:r w:rsidDel="00507164">
            <w:rPr>
              <w:rFonts w:ascii="Calibri" w:hAnsi="Calibri" w:cs="Calibri"/>
              <w:sz w:val="24"/>
            </w:rPr>
            <w:delText xml:space="preserve"> </w:delText>
          </w:r>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13" w:author="Gabriela" w:date="2023-05-17T22:23:00Z">
        <w:del w:id="514" w:author="Cristina" w:date="2023-05-19T13:45:00Z">
          <w:r w:rsidDel="00507164">
            <w:rPr>
              <w:rFonts w:ascii="Calibri" w:hAnsi="Calibri" w:cs="Calibri"/>
              <w:sz w:val="24"/>
            </w:rPr>
            <w:delText xml:space="preserve"> </w:delText>
          </w:r>
          <w:r w:rsidRPr="009449BA" w:rsidDel="00507164">
            <w:rPr>
              <w:rFonts w:ascii="Calibri" w:hAnsi="Calibri" w:cs="Calibri"/>
              <w:sz w:val="24"/>
            </w:rPr>
            <w:delText>Cerința 1</w:delText>
          </w:r>
        </w:del>
      </w:ins>
      <w:ins w:id="515" w:author="Gabriela" w:date="2023-05-17T22:24:00Z">
        <w:del w:id="516" w:author="Cristina" w:date="2023-05-19T13:45:00Z">
          <w:r w:rsidDel="00507164">
            <w:rPr>
              <w:rFonts w:ascii="Calibri" w:hAnsi="Calibri" w:cs="Calibri"/>
              <w:sz w:val="24"/>
            </w:rPr>
            <w:delText>6.</w:delText>
          </w:r>
        </w:del>
      </w:ins>
      <w:ins w:id="517" w:author="Gabriela" w:date="2023-05-17T22:32:00Z">
        <w:del w:id="518" w:author="Cristina" w:date="2023-05-19T13:45:00Z">
          <w:r w:rsidR="00C95F6D" w:rsidDel="00507164">
            <w:rPr>
              <w:rFonts w:ascii="Calibri" w:hAnsi="Calibri" w:cs="Calibri"/>
              <w:sz w:val="24"/>
            </w:rPr>
            <w:delText xml:space="preserve"> </w:delText>
          </w:r>
          <w:r w:rsidR="00C95F6D" w:rsidRPr="0054587A" w:rsidDel="00507164">
            <w:rPr>
              <w:rFonts w:ascii="Calibri" w:hAnsi="Calibri"/>
              <w:bCs/>
              <w:sz w:val="24"/>
              <w:rPrChange w:id="519" w:author="Gabriela" w:date="2023-05-17T22:35:00Z">
                <w:rPr>
                  <w:rFonts w:ascii="Calibri" w:hAnsi="Calibri"/>
                  <w:b/>
                  <w:sz w:val="24"/>
                </w:rPr>
              </w:rPrChange>
            </w:rPr>
            <w:delText>Clădirea nu este utilizată ca lăcaş de cult sau pentru alte activităţi cu caracter religios</w:delText>
          </w:r>
        </w:del>
      </w:ins>
    </w:p>
    <w:p w14:paraId="0196462E" w14:textId="15BD8D81" w:rsidR="009449BA" w:rsidDel="00507164" w:rsidRDefault="009449BA">
      <w:pPr>
        <w:pStyle w:val="bullet"/>
        <w:numPr>
          <w:ilvl w:val="0"/>
          <w:numId w:val="0"/>
        </w:numPr>
        <w:tabs>
          <w:tab w:val="left" w:pos="709"/>
        </w:tabs>
        <w:spacing w:before="0" w:after="0"/>
        <w:ind w:left="360"/>
        <w:rPr>
          <w:ins w:id="520" w:author="Gabriela" w:date="2023-05-17T22:22:00Z"/>
          <w:del w:id="521" w:author="Cristina" w:date="2023-05-19T13:45:00Z"/>
          <w:rFonts w:ascii="Calibri" w:hAnsi="Calibri" w:cs="Calibri"/>
          <w:sz w:val="24"/>
        </w:rPr>
        <w:pPrChange w:id="522" w:author="Cristina" w:date="2023-05-19T13:45:00Z">
          <w:pPr>
            <w:pStyle w:val="bullet"/>
            <w:numPr>
              <w:numId w:val="0"/>
            </w:numPr>
            <w:tabs>
              <w:tab w:val="clear" w:pos="720"/>
              <w:tab w:val="left" w:pos="709"/>
            </w:tabs>
            <w:spacing w:before="0" w:after="0"/>
            <w:ind w:left="644" w:firstLine="0"/>
          </w:pPr>
        </w:pPrChange>
      </w:pPr>
      <w:ins w:id="523" w:author="Gabriela" w:date="2023-05-17T22:22:00Z">
        <w:del w:id="524" w:author="Cristina" w:date="2023-05-19T13:45:00Z">
          <w:r w:rsidDel="00507164">
            <w:rPr>
              <w:rFonts w:ascii="Calibri" w:hAnsi="Calibri" w:cs="Calibri"/>
              <w:iCs/>
              <w:sz w:val="24"/>
              <w:lang w:eastAsia="sk-SK"/>
            </w:rPr>
            <w:delText xml:space="preserve"> </w:delText>
          </w:r>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25" w:author="Gabriela" w:date="2023-05-17T22:24:00Z">
        <w:del w:id="526" w:author="Cristina" w:date="2023-05-19T13:45:00Z">
          <w:r w:rsidDel="00507164">
            <w:rPr>
              <w:rFonts w:ascii="Calibri" w:hAnsi="Calibri" w:cs="Calibri"/>
              <w:sz w:val="24"/>
            </w:rPr>
            <w:delText xml:space="preserve"> </w:delText>
          </w:r>
          <w:r w:rsidRPr="009449BA" w:rsidDel="00507164">
            <w:rPr>
              <w:rFonts w:ascii="Calibri" w:hAnsi="Calibri" w:cs="Calibri"/>
              <w:sz w:val="24"/>
            </w:rPr>
            <w:delText>Cerința 1</w:delText>
          </w:r>
          <w:r w:rsidDel="00507164">
            <w:rPr>
              <w:rFonts w:ascii="Calibri" w:hAnsi="Calibri" w:cs="Calibri"/>
              <w:sz w:val="24"/>
            </w:rPr>
            <w:delText>7.</w:delText>
          </w:r>
        </w:del>
      </w:ins>
      <w:ins w:id="527" w:author="Gabriela" w:date="2023-05-17T22:32:00Z">
        <w:del w:id="528" w:author="Cristina" w:date="2023-05-19T13:45:00Z">
          <w:r w:rsidR="00C95F6D" w:rsidDel="00507164">
            <w:rPr>
              <w:rFonts w:ascii="Calibri" w:hAnsi="Calibri" w:cs="Calibri"/>
              <w:sz w:val="24"/>
            </w:rPr>
            <w:delText xml:space="preserve"> </w:delText>
          </w:r>
          <w:r w:rsidR="00C95F6D" w:rsidRPr="00C95F6D" w:rsidDel="00507164">
            <w:rPr>
              <w:rFonts w:ascii="Calibri" w:hAnsi="Calibri" w:cs="Calibri"/>
              <w:sz w:val="24"/>
            </w:rPr>
            <w:delText xml:space="preserve">Clădirea nu este o construcție cu caracter provizoriu prevăzută a fi utilizată pe o perioadă de până la 2 ani, nu este clădire industrială, nu este atelier sau clădire din domeniul agricol, clădirea publică este/va fi utilizată full-time  </w:delText>
          </w:r>
        </w:del>
      </w:ins>
    </w:p>
    <w:p w14:paraId="2F91DA20" w14:textId="61FBF251" w:rsidR="009449BA" w:rsidDel="00507164" w:rsidRDefault="009449BA">
      <w:pPr>
        <w:pStyle w:val="bullet"/>
        <w:numPr>
          <w:ilvl w:val="0"/>
          <w:numId w:val="0"/>
        </w:numPr>
        <w:tabs>
          <w:tab w:val="left" w:pos="709"/>
        </w:tabs>
        <w:spacing w:before="0" w:after="0"/>
        <w:ind w:left="360"/>
        <w:rPr>
          <w:ins w:id="529" w:author="Gabriela" w:date="2023-05-17T22:30:00Z"/>
          <w:del w:id="530" w:author="Cristina" w:date="2023-05-19T13:45:00Z"/>
          <w:rFonts w:ascii="Calibri" w:hAnsi="Calibri" w:cs="Calibri"/>
          <w:sz w:val="24"/>
        </w:rPr>
        <w:pPrChange w:id="531" w:author="Cristina" w:date="2023-05-19T13:45:00Z">
          <w:pPr>
            <w:pStyle w:val="bullet"/>
            <w:numPr>
              <w:numId w:val="0"/>
            </w:numPr>
            <w:tabs>
              <w:tab w:val="clear" w:pos="720"/>
              <w:tab w:val="left" w:pos="709"/>
            </w:tabs>
            <w:spacing w:before="0" w:after="0"/>
            <w:ind w:left="644" w:firstLine="0"/>
          </w:pPr>
        </w:pPrChange>
      </w:pPr>
      <w:ins w:id="532" w:author="Gabriela" w:date="2023-05-17T22:22:00Z">
        <w:del w:id="533" w:author="Cristina" w:date="2023-05-19T13:45:00Z">
          <w:r w:rsidDel="00507164">
            <w:rPr>
              <w:rFonts w:ascii="Calibri" w:hAnsi="Calibri" w:cs="Calibri"/>
              <w:sz w:val="24"/>
            </w:rPr>
            <w:delText xml:space="preserve"> </w:delText>
          </w:r>
        </w:del>
      </w:ins>
      <w:ins w:id="534" w:author="Gabriela" w:date="2023-05-17T22:30:00Z">
        <w:del w:id="535" w:author="Cristina" w:date="2023-05-19T13:45:00Z">
          <w:r w:rsidR="00C95F6D" w:rsidRPr="00ED1066" w:rsidDel="00507164">
            <w:rPr>
              <w:rFonts w:ascii="Calibri" w:hAnsi="Calibri" w:cs="Calibri"/>
              <w:sz w:val="24"/>
            </w:rPr>
            <w:fldChar w:fldCharType="begin">
              <w:ffData>
                <w:name w:val=""/>
                <w:enabled/>
                <w:calcOnExit w:val="0"/>
                <w:checkBox>
                  <w:sizeAuto/>
                  <w:default w:val="0"/>
                </w:checkBox>
              </w:ffData>
            </w:fldChar>
          </w:r>
          <w:r w:rsidR="00C95F6D"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00C95F6D" w:rsidRPr="00ED1066" w:rsidDel="00507164">
            <w:rPr>
              <w:rFonts w:ascii="Calibri" w:hAnsi="Calibri" w:cs="Calibri"/>
              <w:sz w:val="24"/>
            </w:rPr>
            <w:fldChar w:fldCharType="end"/>
          </w:r>
          <w:r w:rsidR="00C95F6D" w:rsidDel="00507164">
            <w:rPr>
              <w:rFonts w:ascii="Calibri" w:hAnsi="Calibri" w:cs="Calibri"/>
              <w:sz w:val="24"/>
            </w:rPr>
            <w:delText xml:space="preserve"> </w:delText>
          </w:r>
        </w:del>
      </w:ins>
      <w:ins w:id="536" w:author="Gabriela" w:date="2023-05-17T22:29:00Z">
        <w:del w:id="537" w:author="Cristina" w:date="2023-05-19T13:45:00Z">
          <w:r w:rsidR="00C95F6D" w:rsidRPr="00C95F6D" w:rsidDel="00507164">
            <w:rPr>
              <w:rFonts w:ascii="Calibri" w:hAnsi="Calibri" w:cs="Calibri"/>
              <w:sz w:val="24"/>
            </w:rPr>
            <w:delText>Cerința</w:delText>
          </w:r>
        </w:del>
      </w:ins>
      <w:ins w:id="538" w:author="Gabriela" w:date="2023-05-17T22:36:00Z">
        <w:del w:id="539" w:author="Cristina" w:date="2023-05-19T13:45:00Z">
          <w:r w:rsidR="0054587A" w:rsidDel="00507164">
            <w:rPr>
              <w:rFonts w:ascii="Calibri" w:hAnsi="Calibri" w:cs="Calibri"/>
              <w:sz w:val="24"/>
            </w:rPr>
            <w:delText xml:space="preserve"> </w:delText>
          </w:r>
        </w:del>
      </w:ins>
      <w:ins w:id="540" w:author="Gabriela" w:date="2023-05-17T22:29:00Z">
        <w:del w:id="541" w:author="Cristina" w:date="2023-05-19T13:45:00Z">
          <w:r w:rsidR="00C95F6D" w:rsidRPr="00C95F6D" w:rsidDel="00507164">
            <w:rPr>
              <w:rFonts w:ascii="Calibri" w:hAnsi="Calibri" w:cs="Calibri"/>
              <w:sz w:val="24"/>
            </w:rPr>
            <w:delText>1</w:delText>
          </w:r>
        </w:del>
      </w:ins>
      <w:ins w:id="542" w:author="Gabriela" w:date="2023-05-17T22:33:00Z">
        <w:del w:id="543" w:author="Cristina" w:date="2023-05-19T13:45:00Z">
          <w:r w:rsidR="00C95F6D" w:rsidDel="00507164">
            <w:rPr>
              <w:rFonts w:ascii="Calibri" w:hAnsi="Calibri" w:cs="Calibri"/>
              <w:sz w:val="24"/>
            </w:rPr>
            <w:delText xml:space="preserve">8. </w:delText>
          </w:r>
          <w:r w:rsidR="00C95F6D" w:rsidRPr="00C95F6D" w:rsidDel="00507164">
            <w:rPr>
              <w:rFonts w:ascii="Calibri" w:hAnsi="Calibri" w:cs="Calibri"/>
              <w:sz w:val="24"/>
            </w:rPr>
            <w:delText>Clădirea nu este din tipul clădirilor de locuit colective sau asimilate acestora</w:delText>
          </w:r>
          <w:r w:rsidR="00C95F6D" w:rsidDel="00507164">
            <w:rPr>
              <w:rFonts w:ascii="Calibri" w:hAnsi="Calibri" w:cs="Calibri"/>
              <w:sz w:val="24"/>
            </w:rPr>
            <w:delText>, c</w:delText>
          </w:r>
        </w:del>
      </w:ins>
      <w:ins w:id="544" w:author="Gabriela" w:date="2023-05-17T22:34:00Z">
        <w:del w:id="545" w:author="Cristina" w:date="2023-05-19T13:45:00Z">
          <w:r w:rsidR="00C95F6D" w:rsidDel="00507164">
            <w:rPr>
              <w:rFonts w:ascii="Calibri" w:hAnsi="Calibri" w:cs="Calibri"/>
              <w:sz w:val="24"/>
            </w:rPr>
            <w:delText>onform menţiunilor din sectiune</w:delText>
          </w:r>
        </w:del>
      </w:ins>
      <w:ins w:id="546" w:author="Gabriela" w:date="2023-05-17T22:35:00Z">
        <w:del w:id="547" w:author="Cristina" w:date="2023-05-19T13:45:00Z">
          <w:r w:rsidR="00C95F6D" w:rsidDel="00507164">
            <w:rPr>
              <w:rFonts w:ascii="Calibri" w:hAnsi="Calibri" w:cs="Calibri"/>
              <w:sz w:val="24"/>
            </w:rPr>
            <w:delText>a 5.7. Alte criterii de eligibilitate, pct. B</w:delText>
          </w:r>
          <w:r w:rsidR="0054587A" w:rsidDel="00507164">
            <w:rPr>
              <w:rFonts w:ascii="Calibri" w:hAnsi="Calibri" w:cs="Calibri"/>
              <w:sz w:val="24"/>
            </w:rPr>
            <w:delText>14</w:delText>
          </w:r>
        </w:del>
      </w:ins>
    </w:p>
    <w:p w14:paraId="4721112E" w14:textId="4449277D" w:rsidR="00C95F6D" w:rsidDel="00507164" w:rsidRDefault="00C95F6D">
      <w:pPr>
        <w:pStyle w:val="bullet"/>
        <w:numPr>
          <w:ilvl w:val="0"/>
          <w:numId w:val="0"/>
        </w:numPr>
        <w:tabs>
          <w:tab w:val="left" w:pos="709"/>
        </w:tabs>
        <w:spacing w:before="0" w:after="0"/>
        <w:ind w:left="360"/>
        <w:rPr>
          <w:ins w:id="548" w:author="Gabriela" w:date="2023-05-17T22:30:00Z"/>
          <w:del w:id="549" w:author="Cristina" w:date="2023-05-19T13:45:00Z"/>
          <w:rFonts w:ascii="Calibri" w:hAnsi="Calibri" w:cs="Calibri"/>
          <w:sz w:val="24"/>
        </w:rPr>
        <w:pPrChange w:id="550" w:author="Cristina" w:date="2023-05-19T13:45:00Z">
          <w:pPr>
            <w:pStyle w:val="bullet"/>
            <w:numPr>
              <w:numId w:val="0"/>
            </w:numPr>
            <w:tabs>
              <w:tab w:val="clear" w:pos="720"/>
              <w:tab w:val="left" w:pos="709"/>
            </w:tabs>
            <w:spacing w:before="0" w:after="0"/>
            <w:ind w:left="644" w:firstLine="0"/>
          </w:pPr>
        </w:pPrChange>
      </w:pPr>
      <w:ins w:id="551" w:author="Gabriela" w:date="2023-05-17T22:30:00Z">
        <w:del w:id="552"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53" w:author="Gabriela" w:date="2023-05-17T22:35:00Z">
        <w:del w:id="554" w:author="Cristina" w:date="2023-05-19T13:45:00Z">
          <w:r w:rsidR="0054587A" w:rsidDel="00507164">
            <w:rPr>
              <w:rFonts w:ascii="Calibri" w:hAnsi="Calibri" w:cs="Calibri"/>
              <w:sz w:val="24"/>
            </w:rPr>
            <w:delText xml:space="preserve"> Cerinţa 19</w:delText>
          </w:r>
        </w:del>
      </w:ins>
      <w:ins w:id="555" w:author="Gabriela" w:date="2023-05-17T22:36:00Z">
        <w:del w:id="556" w:author="Cristina" w:date="2023-05-19T13:45:00Z">
          <w:r w:rsidR="0054587A" w:rsidDel="00507164">
            <w:rPr>
              <w:rFonts w:ascii="Calibri" w:hAnsi="Calibri" w:cs="Calibri"/>
              <w:sz w:val="24"/>
            </w:rPr>
            <w:delText xml:space="preserve">. </w:delText>
          </w:r>
          <w:r w:rsidR="0054587A" w:rsidRPr="0054587A" w:rsidDel="00507164">
            <w:rPr>
              <w:rFonts w:ascii="Calibri" w:hAnsi="Calibri" w:cs="Calibri"/>
              <w:sz w:val="24"/>
            </w:rPr>
            <w:delText>Clădirea este independentă structural, cu o suprafaţă utilă totală mai mare de 250 m²</w:delText>
          </w:r>
        </w:del>
      </w:ins>
    </w:p>
    <w:p w14:paraId="14BFDD1F" w14:textId="7873F38F" w:rsidR="00C95F6D" w:rsidDel="00507164" w:rsidRDefault="00C95F6D">
      <w:pPr>
        <w:pStyle w:val="bullet"/>
        <w:numPr>
          <w:ilvl w:val="0"/>
          <w:numId w:val="0"/>
        </w:numPr>
        <w:tabs>
          <w:tab w:val="left" w:pos="709"/>
        </w:tabs>
        <w:spacing w:before="0" w:after="0"/>
        <w:ind w:left="360"/>
        <w:rPr>
          <w:ins w:id="557" w:author="Gabriela" w:date="2023-05-17T22:30:00Z"/>
          <w:del w:id="558" w:author="Cristina" w:date="2023-05-19T13:45:00Z"/>
          <w:rFonts w:ascii="Calibri" w:hAnsi="Calibri" w:cs="Calibri"/>
          <w:sz w:val="24"/>
        </w:rPr>
        <w:pPrChange w:id="559" w:author="Cristina" w:date="2023-05-19T13:45:00Z">
          <w:pPr>
            <w:pStyle w:val="bullet"/>
            <w:numPr>
              <w:numId w:val="0"/>
            </w:numPr>
            <w:tabs>
              <w:tab w:val="clear" w:pos="720"/>
              <w:tab w:val="left" w:pos="709"/>
            </w:tabs>
            <w:spacing w:before="0" w:after="0"/>
            <w:ind w:left="644" w:firstLine="0"/>
          </w:pPr>
        </w:pPrChange>
      </w:pPr>
      <w:ins w:id="560" w:author="Gabriela" w:date="2023-05-17T22:30:00Z">
        <w:del w:id="561"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62" w:author="Gabriela" w:date="2023-05-17T22:36:00Z">
        <w:del w:id="563" w:author="Cristina" w:date="2023-05-19T13:45:00Z">
          <w:r w:rsidR="0054587A" w:rsidDel="00507164">
            <w:rPr>
              <w:rFonts w:ascii="Calibri" w:hAnsi="Calibri" w:cs="Calibri"/>
              <w:sz w:val="24"/>
            </w:rPr>
            <w:delText xml:space="preserve"> Cerinţa 20. </w:delText>
          </w:r>
        </w:del>
      </w:ins>
      <w:ins w:id="564" w:author="Gabriela" w:date="2023-05-17T22:37:00Z">
        <w:del w:id="565" w:author="Cristina" w:date="2023-05-19T13:45:00Z">
          <w:r w:rsidR="0054587A" w:rsidRPr="0054587A" w:rsidDel="00507164">
            <w:rPr>
              <w:rFonts w:ascii="Calibri" w:hAnsi="Calibri" w:cs="Calibri"/>
              <w:sz w:val="24"/>
            </w:rPr>
            <w:delText>Proiectul nu vizează doar o unitate de clădire (o zonă/ o parte a clădirii, un etaj sau un apartament dintr-o clădire, chiar dacă aceasta/acesta este concepută/conceput sau modificată/modificat pentru a fi utilizată/utilizat separat)</w:delText>
          </w:r>
        </w:del>
      </w:ins>
    </w:p>
    <w:p w14:paraId="41DB8F93" w14:textId="780E7541" w:rsidR="00C95F6D" w:rsidDel="00507164" w:rsidRDefault="00C95F6D">
      <w:pPr>
        <w:pStyle w:val="bullet"/>
        <w:numPr>
          <w:ilvl w:val="0"/>
          <w:numId w:val="0"/>
        </w:numPr>
        <w:tabs>
          <w:tab w:val="left" w:pos="709"/>
        </w:tabs>
        <w:spacing w:before="0" w:after="0"/>
        <w:ind w:left="360"/>
        <w:rPr>
          <w:ins w:id="566" w:author="Gabriela" w:date="2023-05-17T22:38:00Z"/>
          <w:del w:id="567" w:author="Cristina" w:date="2023-05-19T13:45:00Z"/>
          <w:rFonts w:ascii="Calibri" w:hAnsi="Calibri"/>
          <w:bCs/>
          <w:sz w:val="24"/>
        </w:rPr>
        <w:pPrChange w:id="568" w:author="Cristina" w:date="2023-05-19T13:45:00Z">
          <w:pPr>
            <w:pStyle w:val="bullet"/>
            <w:numPr>
              <w:numId w:val="0"/>
            </w:numPr>
            <w:tabs>
              <w:tab w:val="clear" w:pos="720"/>
              <w:tab w:val="left" w:pos="709"/>
            </w:tabs>
            <w:spacing w:before="0" w:after="0"/>
            <w:ind w:left="644" w:firstLine="0"/>
          </w:pPr>
        </w:pPrChange>
      </w:pPr>
      <w:ins w:id="569" w:author="Gabriela" w:date="2023-05-17T22:31:00Z">
        <w:del w:id="570"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71" w:author="Gabriela" w:date="2023-05-17T22:38:00Z">
        <w:del w:id="572" w:author="Cristina" w:date="2023-05-19T13:45:00Z">
          <w:r w:rsidR="0054587A" w:rsidDel="00507164">
            <w:rPr>
              <w:rFonts w:ascii="Calibri" w:hAnsi="Calibri" w:cs="Calibri"/>
              <w:sz w:val="24"/>
            </w:rPr>
            <w:delText xml:space="preserve"> Cerinţa 21. </w:delText>
          </w:r>
          <w:r w:rsidR="0054587A" w:rsidRPr="0054587A" w:rsidDel="00507164">
            <w:rPr>
              <w:rFonts w:ascii="Calibri" w:hAnsi="Calibri"/>
              <w:bCs/>
              <w:sz w:val="24"/>
              <w:rPrChange w:id="573" w:author="Gabriela" w:date="2023-05-17T22:38:00Z">
                <w:rPr>
                  <w:rFonts w:ascii="Calibri" w:hAnsi="Calibri"/>
                  <w:b/>
                  <w:sz w:val="24"/>
                </w:rPr>
              </w:rPrChange>
            </w:rPr>
            <w:delTex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delText>
          </w:r>
        </w:del>
      </w:ins>
    </w:p>
    <w:p w14:paraId="6166C0D8" w14:textId="01D461EC" w:rsidR="0054587A" w:rsidRPr="0054587A" w:rsidDel="00507164" w:rsidRDefault="0054587A">
      <w:pPr>
        <w:pStyle w:val="bullet"/>
        <w:numPr>
          <w:ilvl w:val="0"/>
          <w:numId w:val="0"/>
        </w:numPr>
        <w:tabs>
          <w:tab w:val="left" w:pos="709"/>
        </w:tabs>
        <w:spacing w:before="0" w:after="0"/>
        <w:ind w:left="360"/>
        <w:rPr>
          <w:ins w:id="574" w:author="Gabriela" w:date="2023-05-17T22:38:00Z"/>
          <w:del w:id="575" w:author="Cristina" w:date="2023-05-19T13:45:00Z"/>
          <w:rFonts w:ascii="Calibri" w:hAnsi="Calibri" w:cs="Calibri"/>
          <w:bCs/>
          <w:sz w:val="24"/>
        </w:rPr>
        <w:pPrChange w:id="576" w:author="Cristina" w:date="2023-05-19T13:45:00Z">
          <w:pPr>
            <w:pStyle w:val="bullet"/>
            <w:numPr>
              <w:numId w:val="0"/>
            </w:numPr>
            <w:tabs>
              <w:tab w:val="clear" w:pos="720"/>
              <w:tab w:val="left" w:pos="709"/>
            </w:tabs>
            <w:spacing w:before="0" w:after="0"/>
            <w:ind w:left="644" w:firstLine="0"/>
          </w:pPr>
        </w:pPrChange>
      </w:pPr>
      <w:ins w:id="577" w:author="Gabriela" w:date="2023-05-17T22:38:00Z">
        <w:del w:id="578"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579" w:author="Gabriela" w:date="2023-05-17T22:39:00Z">
        <w:del w:id="580" w:author="Cristina" w:date="2023-05-19T13:45:00Z">
          <w:r w:rsidDel="00507164">
            <w:rPr>
              <w:rFonts w:ascii="Calibri" w:hAnsi="Calibri" w:cs="Calibri"/>
              <w:sz w:val="24"/>
            </w:rPr>
            <w:delText xml:space="preserve"> Cerinţa 22. </w:delText>
          </w:r>
          <w:commentRangeStart w:id="581"/>
          <w:r w:rsidRPr="0054587A" w:rsidDel="00507164">
            <w:rPr>
              <w:rFonts w:ascii="Calibri" w:hAnsi="Calibri"/>
              <w:bCs/>
              <w:sz w:val="24"/>
              <w:rPrChange w:id="582" w:author="Gabriela" w:date="2023-05-17T22:41:00Z">
                <w:rPr>
                  <w:rFonts w:ascii="Calibri" w:hAnsi="Calibri"/>
                  <w:b/>
                  <w:sz w:val="24"/>
                </w:rPr>
              </w:rPrChange>
            </w:rPr>
            <w:delText xml:space="preserve">În cazul în care în clădire există spații/unități de clădire închiriate/date în folosință gratuită/concesionate unor persoane juridice </w:delText>
          </w:r>
          <w:bookmarkStart w:id="583" w:name="_Hlk99032304"/>
          <w:r w:rsidRPr="0054587A" w:rsidDel="00507164">
            <w:rPr>
              <w:rFonts w:ascii="Calibri" w:hAnsi="Calibri"/>
              <w:bCs/>
              <w:sz w:val="24"/>
              <w:rPrChange w:id="584" w:author="Gabriela" w:date="2023-05-17T22:41:00Z">
                <w:rPr>
                  <w:rFonts w:ascii="Calibri" w:hAnsi="Calibri"/>
                  <w:b/>
                  <w:sz w:val="24"/>
                </w:rPr>
              </w:rPrChange>
            </w:rPr>
            <w:delText xml:space="preserve">sau unor </w:delText>
          </w:r>
          <w:bookmarkStart w:id="585" w:name="_Hlk99031633"/>
          <w:r w:rsidRPr="0054587A" w:rsidDel="00507164">
            <w:rPr>
              <w:rFonts w:ascii="Calibri" w:hAnsi="Calibri"/>
              <w:bCs/>
              <w:sz w:val="24"/>
              <w:rPrChange w:id="586" w:author="Gabriela" w:date="2023-05-17T22:41:00Z">
                <w:rPr>
                  <w:rFonts w:ascii="Calibri" w:hAnsi="Calibri"/>
                  <w:b/>
                  <w:sz w:val="24"/>
                </w:rPr>
              </w:rPrChange>
            </w:rPr>
            <w:delText>autorități publice centrale</w:delText>
          </w:r>
          <w:bookmarkEnd w:id="585"/>
          <w:r w:rsidRPr="0054587A" w:rsidDel="00507164">
            <w:rPr>
              <w:rFonts w:ascii="Calibri" w:hAnsi="Calibri"/>
              <w:bCs/>
              <w:sz w:val="24"/>
              <w:rPrChange w:id="587" w:author="Gabriela" w:date="2023-05-17T22:41:00Z">
                <w:rPr>
                  <w:rFonts w:ascii="Calibri" w:hAnsi="Calibri"/>
                  <w:b/>
                  <w:sz w:val="24"/>
                </w:rPr>
              </w:rPrChange>
            </w:rPr>
            <w:delText xml:space="preserve"> altele decât cele din categoria celor eligibile</w:delText>
          </w:r>
          <w:bookmarkEnd w:id="583"/>
          <w:r w:rsidRPr="0054587A" w:rsidDel="00507164">
            <w:rPr>
              <w:rFonts w:ascii="Calibri" w:hAnsi="Calibri"/>
              <w:bCs/>
              <w:sz w:val="24"/>
              <w:rPrChange w:id="588" w:author="Gabriela" w:date="2023-05-17T22:41:00Z">
                <w:rPr>
                  <w:rFonts w:ascii="Calibri" w:hAnsi="Calibri"/>
                  <w:b/>
                  <w:sz w:val="24"/>
                </w:rPr>
              </w:rPrChange>
            </w:rPr>
            <w:delText xml:space="preserve"> descrise </w:delText>
          </w:r>
        </w:del>
      </w:ins>
      <w:ins w:id="589" w:author="Gabriela" w:date="2023-05-17T22:40:00Z">
        <w:del w:id="590" w:author="Cristina" w:date="2023-05-19T13:45:00Z">
          <w:r w:rsidRPr="0054587A" w:rsidDel="00507164">
            <w:rPr>
              <w:rFonts w:ascii="Calibri" w:hAnsi="Calibri"/>
              <w:bCs/>
              <w:sz w:val="24"/>
              <w:rPrChange w:id="591" w:author="Gabriela" w:date="2023-05-17T22:41:00Z">
                <w:rPr>
                  <w:rFonts w:ascii="Calibri" w:hAnsi="Calibri"/>
                  <w:b/>
                  <w:sz w:val="24"/>
                </w:rPr>
              </w:rPrChange>
            </w:rPr>
            <w:delText xml:space="preserve">în cadrul </w:delText>
          </w:r>
        </w:del>
      </w:ins>
      <w:ins w:id="592" w:author="Gabriela" w:date="2023-05-18T10:20:00Z">
        <w:del w:id="593" w:author="Cristina" w:date="2023-05-19T13:45:00Z">
          <w:r w:rsidR="0033613D" w:rsidDel="00507164">
            <w:rPr>
              <w:rFonts w:ascii="Calibri" w:hAnsi="Calibri"/>
              <w:bCs/>
              <w:sz w:val="24"/>
            </w:rPr>
            <w:delText>acestui apel</w:delText>
          </w:r>
        </w:del>
      </w:ins>
      <w:ins w:id="594" w:author="Gabriela" w:date="2023-05-17T22:39:00Z">
        <w:del w:id="595" w:author="Cristina" w:date="2023-05-19T13:45:00Z">
          <w:r w:rsidRPr="0054587A" w:rsidDel="00507164">
            <w:rPr>
              <w:rFonts w:ascii="Calibri" w:hAnsi="Calibri"/>
              <w:bCs/>
              <w:sz w:val="24"/>
              <w:rPrChange w:id="596" w:author="Gabriela" w:date="2023-05-17T22:41:00Z">
                <w:rPr>
                  <w:rFonts w:ascii="Calibri" w:hAnsi="Calibri"/>
                  <w:b/>
                  <w:sz w:val="24"/>
                </w:rPr>
              </w:rPrChange>
            </w:rPr>
            <w:delText xml:space="preserve">, sunt îndeplinite </w:delText>
          </w:r>
        </w:del>
      </w:ins>
      <w:ins w:id="597" w:author="Gabriela" w:date="2023-05-17T22:40:00Z">
        <w:del w:id="598" w:author="Cristina" w:date="2023-05-19T13:45:00Z">
          <w:r w:rsidRPr="0054587A" w:rsidDel="00507164">
            <w:rPr>
              <w:rFonts w:ascii="Calibri" w:hAnsi="Calibri"/>
              <w:bCs/>
              <w:sz w:val="24"/>
              <w:rPrChange w:id="599" w:author="Gabriela" w:date="2023-05-17T22:41:00Z">
                <w:rPr>
                  <w:rFonts w:ascii="Calibri" w:hAnsi="Calibri"/>
                  <w:b/>
                  <w:sz w:val="24"/>
                </w:rPr>
              </w:rPrChange>
            </w:rPr>
            <w:delText>condi</w:delText>
          </w:r>
        </w:del>
      </w:ins>
      <w:ins w:id="600" w:author="Gabriela" w:date="2023-05-17T22:41:00Z">
        <w:del w:id="601" w:author="Cristina" w:date="2023-05-19T13:45:00Z">
          <w:r w:rsidRPr="0054587A" w:rsidDel="00507164">
            <w:rPr>
              <w:rFonts w:ascii="Calibri" w:hAnsi="Calibri"/>
              <w:bCs/>
              <w:sz w:val="24"/>
              <w:rPrChange w:id="602" w:author="Gabriela" w:date="2023-05-17T22:41:00Z">
                <w:rPr>
                  <w:rFonts w:ascii="Calibri" w:hAnsi="Calibri"/>
                  <w:b/>
                  <w:sz w:val="24"/>
                </w:rPr>
              </w:rPrChange>
            </w:rPr>
            <w:delText>ţiile menţionate la secţiunea 5.7. Alte criterii de eligibilitate, pct. B18</w:delText>
          </w:r>
        </w:del>
      </w:ins>
      <w:commentRangeEnd w:id="581"/>
      <w:ins w:id="603" w:author="Gabriela" w:date="2023-05-18T10:23:00Z">
        <w:del w:id="604" w:author="Cristina" w:date="2023-05-19T13:45:00Z">
          <w:r w:rsidR="0033613D" w:rsidDel="00507164">
            <w:rPr>
              <w:rStyle w:val="CommentReference"/>
              <w:rFonts w:asciiTheme="minorHAnsi" w:eastAsiaTheme="minorHAnsi" w:hAnsiTheme="minorHAnsi" w:cstheme="minorBidi"/>
            </w:rPr>
            <w:commentReference w:id="581"/>
          </w:r>
        </w:del>
      </w:ins>
    </w:p>
    <w:p w14:paraId="798B840D" w14:textId="320F916F" w:rsidR="0054587A" w:rsidDel="00507164" w:rsidRDefault="0054587A">
      <w:pPr>
        <w:pStyle w:val="bullet"/>
        <w:numPr>
          <w:ilvl w:val="0"/>
          <w:numId w:val="0"/>
        </w:numPr>
        <w:tabs>
          <w:tab w:val="left" w:pos="709"/>
        </w:tabs>
        <w:spacing w:before="0" w:after="0"/>
        <w:ind w:left="360"/>
        <w:rPr>
          <w:ins w:id="605" w:author="Gabriela" w:date="2023-05-17T22:39:00Z"/>
          <w:del w:id="606" w:author="Cristina" w:date="2023-05-19T13:45:00Z"/>
          <w:rFonts w:ascii="Calibri" w:hAnsi="Calibri" w:cs="Calibri"/>
          <w:sz w:val="24"/>
        </w:rPr>
        <w:pPrChange w:id="607" w:author="Cristina" w:date="2023-05-19T13:45:00Z">
          <w:pPr>
            <w:pStyle w:val="bullet"/>
            <w:numPr>
              <w:numId w:val="0"/>
            </w:numPr>
            <w:tabs>
              <w:tab w:val="clear" w:pos="720"/>
              <w:tab w:val="left" w:pos="709"/>
            </w:tabs>
            <w:spacing w:before="0" w:after="0"/>
            <w:ind w:left="644" w:firstLine="0"/>
          </w:pPr>
        </w:pPrChange>
      </w:pPr>
      <w:ins w:id="608" w:author="Gabriela" w:date="2023-05-17T22:39:00Z">
        <w:del w:id="609"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610" w:author="Gabriela" w:date="2023-05-17T22:41:00Z">
        <w:del w:id="611" w:author="Cristina" w:date="2023-05-19T13:45:00Z">
          <w:r w:rsidDel="00507164">
            <w:rPr>
              <w:rFonts w:ascii="Calibri" w:hAnsi="Calibri" w:cs="Calibri"/>
              <w:sz w:val="24"/>
            </w:rPr>
            <w:delText xml:space="preserve"> </w:delText>
          </w:r>
        </w:del>
      </w:ins>
      <w:commentRangeStart w:id="612"/>
      <w:ins w:id="613" w:author="Gabriela" w:date="2023-05-18T10:22:00Z">
        <w:del w:id="614" w:author="Cristina" w:date="2023-05-19T13:45:00Z">
          <w:r w:rsidR="0033613D" w:rsidDel="00507164">
            <w:rPr>
              <w:rFonts w:ascii="Calibri" w:hAnsi="Calibri" w:cs="Calibri"/>
              <w:sz w:val="24"/>
            </w:rPr>
            <w:delText>Cerinta 2</w:delText>
          </w:r>
        </w:del>
      </w:ins>
      <w:commentRangeEnd w:id="612"/>
      <w:ins w:id="615" w:author="Gabriela" w:date="2023-05-18T10:24:00Z">
        <w:del w:id="616" w:author="Cristina" w:date="2023-05-19T13:45:00Z">
          <w:r w:rsidR="001B33AD" w:rsidDel="00507164">
            <w:rPr>
              <w:rStyle w:val="CommentReference"/>
              <w:rFonts w:asciiTheme="minorHAnsi" w:eastAsiaTheme="minorHAnsi" w:hAnsiTheme="minorHAnsi" w:cstheme="minorBidi"/>
            </w:rPr>
            <w:commentReference w:id="612"/>
          </w:r>
        </w:del>
      </w:ins>
      <w:ins w:id="617" w:author="Gabriela" w:date="2023-05-18T10:22:00Z">
        <w:del w:id="618" w:author="Cristina" w:date="2023-05-19T13:45:00Z">
          <w:r w:rsidR="0033613D" w:rsidDel="00507164">
            <w:rPr>
              <w:rFonts w:ascii="Calibri" w:hAnsi="Calibri" w:cs="Calibri"/>
              <w:sz w:val="24"/>
            </w:rPr>
            <w:delText xml:space="preserve">3. </w:delText>
          </w:r>
        </w:del>
      </w:ins>
      <w:ins w:id="619" w:author="Gabriela" w:date="2023-05-17T22:47:00Z">
        <w:del w:id="620" w:author="Cristina" w:date="2023-05-19T13:45:00Z">
          <w:r w:rsidR="00C42425" w:rsidRPr="00C42425" w:rsidDel="00507164">
            <w:rPr>
              <w:rFonts w:ascii="Calibri" w:hAnsi="Calibri" w:cs="Calibri"/>
              <w:sz w:val="24"/>
            </w:rPr>
            <w:delTex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delText>
          </w:r>
        </w:del>
      </w:ins>
    </w:p>
    <w:p w14:paraId="66D0AB61" w14:textId="687ABA26" w:rsidR="0054587A" w:rsidRDefault="0054587A">
      <w:pPr>
        <w:pStyle w:val="bullet"/>
        <w:numPr>
          <w:ilvl w:val="0"/>
          <w:numId w:val="0"/>
        </w:numPr>
        <w:tabs>
          <w:tab w:val="left" w:pos="709"/>
        </w:tabs>
        <w:spacing w:before="0" w:after="0"/>
        <w:ind w:left="360"/>
        <w:rPr>
          <w:ins w:id="621" w:author="Gabriela" w:date="2023-05-17T22:39:00Z"/>
          <w:rFonts w:ascii="Calibri" w:hAnsi="Calibri" w:cs="Calibri"/>
          <w:sz w:val="24"/>
        </w:rPr>
        <w:pPrChange w:id="622" w:author="Cristina" w:date="2023-05-19T13:45:00Z">
          <w:pPr>
            <w:pStyle w:val="bullet"/>
            <w:numPr>
              <w:numId w:val="0"/>
            </w:numPr>
            <w:tabs>
              <w:tab w:val="clear" w:pos="720"/>
              <w:tab w:val="left" w:pos="709"/>
            </w:tabs>
            <w:spacing w:before="0" w:after="0"/>
            <w:ind w:left="644" w:firstLine="0"/>
          </w:pPr>
        </w:pPrChange>
      </w:pPr>
      <w:ins w:id="623" w:author="Gabriela" w:date="2023-05-17T22:39:00Z">
        <w:del w:id="624" w:author="Cristina" w:date="2023-05-19T13:45:00Z">
          <w:r w:rsidRPr="00ED1066" w:rsidDel="00507164">
            <w:rPr>
              <w:rFonts w:ascii="Calibri" w:hAnsi="Calibri" w:cs="Calibri"/>
              <w:sz w:val="24"/>
            </w:rPr>
            <w:fldChar w:fldCharType="begin">
              <w:ffData>
                <w:name w:val=""/>
                <w:enabled/>
                <w:calcOnExit w:val="0"/>
                <w:checkBox>
                  <w:sizeAuto/>
                  <w:default w:val="0"/>
                </w:checkBox>
              </w:ffData>
            </w:fldChar>
          </w:r>
          <w:r w:rsidRPr="00ED1066" w:rsidDel="00507164">
            <w:rPr>
              <w:rFonts w:ascii="Calibri" w:hAnsi="Calibri" w:cs="Calibri"/>
              <w:sz w:val="24"/>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ED1066" w:rsidDel="00507164">
            <w:rPr>
              <w:rFonts w:ascii="Calibri" w:hAnsi="Calibri" w:cs="Calibri"/>
              <w:sz w:val="24"/>
            </w:rPr>
            <w:fldChar w:fldCharType="end"/>
          </w:r>
        </w:del>
      </w:ins>
      <w:ins w:id="625" w:author="Gabriela" w:date="2023-05-18T10:24:00Z">
        <w:del w:id="626" w:author="Cristina" w:date="2023-05-19T13:45:00Z">
          <w:r w:rsidR="001B33AD" w:rsidDel="00507164">
            <w:rPr>
              <w:rFonts w:ascii="Calibri" w:hAnsi="Calibri" w:cs="Calibri"/>
              <w:sz w:val="24"/>
            </w:rPr>
            <w:delText xml:space="preserve"> Cerința 24. ......</w:delText>
          </w:r>
        </w:del>
      </w:ins>
    </w:p>
    <w:p w14:paraId="0C2928E1" w14:textId="4AE699E7" w:rsidR="00FE3469" w:rsidRPr="00FE3469" w:rsidRDefault="0054587A" w:rsidP="00FE3469">
      <w:pPr>
        <w:pStyle w:val="bullet"/>
        <w:tabs>
          <w:tab w:val="clear" w:pos="720"/>
          <w:tab w:val="left" w:pos="709"/>
        </w:tabs>
        <w:spacing w:after="0"/>
        <w:ind w:left="644"/>
        <w:rPr>
          <w:ins w:id="627" w:author="Cristina" w:date="2023-05-29T10:28:00Z"/>
          <w:rFonts w:ascii="Calibri" w:hAnsi="Calibri" w:cs="Calibri"/>
          <w:b/>
          <w:sz w:val="24"/>
          <w:rPrChange w:id="628" w:author="Cristina" w:date="2023-05-29T10:28:00Z">
            <w:rPr>
              <w:ins w:id="629" w:author="Cristina" w:date="2023-05-29T10:28:00Z"/>
              <w:rFonts w:ascii="Calibri" w:hAnsi="Calibri" w:cs="Calibri"/>
              <w:sz w:val="24"/>
            </w:rPr>
          </w:rPrChange>
        </w:rPr>
      </w:pPr>
      <w:ins w:id="630" w:author="Gabriela" w:date="2023-05-17T22:39: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ins>
      <w:ins w:id="631" w:author="Cristina" w:date="2023-05-29T10:28:00Z">
        <w:r w:rsidR="00FE3469">
          <w:rPr>
            <w:rFonts w:ascii="Calibri" w:hAnsi="Calibri" w:cs="Calibri"/>
            <w:sz w:val="24"/>
          </w:rPr>
          <w:t xml:space="preserve"> </w:t>
        </w:r>
        <w:r w:rsidR="00FE3469" w:rsidRPr="00FE3469">
          <w:rPr>
            <w:rFonts w:ascii="Calibri" w:hAnsi="Calibri" w:cs="Calibri"/>
            <w:b/>
            <w:sz w:val="24"/>
            <w:rPrChange w:id="632" w:author="Cristina" w:date="2023-05-29T10:28:00Z">
              <w:rPr>
                <w:rFonts w:ascii="Calibri" w:hAnsi="Calibri" w:cs="Calibri"/>
                <w:sz w:val="24"/>
              </w:rPr>
            </w:rPrChange>
          </w:rPr>
          <w:t>Cerin</w:t>
        </w:r>
      </w:ins>
      <w:ins w:id="633" w:author="Cristina" w:date="2023-05-29T10:29:00Z">
        <w:r w:rsidR="00C81B3A">
          <w:rPr>
            <w:rFonts w:ascii="Calibri" w:hAnsi="Calibri" w:cs="Calibri"/>
            <w:b/>
            <w:sz w:val="24"/>
          </w:rPr>
          <w:t>ț</w:t>
        </w:r>
      </w:ins>
      <w:ins w:id="634" w:author="Cristina" w:date="2023-05-29T10:28:00Z">
        <w:r w:rsidR="00FE3469" w:rsidRPr="00FE3469">
          <w:rPr>
            <w:rFonts w:ascii="Calibri" w:hAnsi="Calibri" w:cs="Calibri"/>
            <w:b/>
            <w:sz w:val="24"/>
            <w:rPrChange w:id="635" w:author="Cristina" w:date="2023-05-29T10:28:00Z">
              <w:rPr>
                <w:rFonts w:ascii="Calibri" w:hAnsi="Calibri" w:cs="Calibri"/>
                <w:sz w:val="24"/>
              </w:rPr>
            </w:rPrChange>
          </w:rPr>
          <w:t xml:space="preserve">a 13. </w:t>
        </w:r>
        <w:r w:rsidR="00FE3469" w:rsidRPr="00FE3469">
          <w:rPr>
            <w:rFonts w:ascii="Calibri" w:hAnsi="Calibri" w:cs="Calibri"/>
            <w:b/>
            <w:sz w:val="24"/>
            <w:rPrChange w:id="636" w:author="Cristina" w:date="2023-05-29T10:28:00Z">
              <w:rPr>
                <w:rFonts w:ascii="Calibri" w:hAnsi="Calibri" w:cs="Calibri"/>
                <w:sz w:val="24"/>
              </w:rPr>
            </w:rPrChange>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ins>
    </w:p>
    <w:p w14:paraId="151FE380" w14:textId="1C64E7A5" w:rsidR="0054587A" w:rsidRPr="00FE3469" w:rsidRDefault="00FE3469" w:rsidP="00FE3469">
      <w:pPr>
        <w:pStyle w:val="bullet"/>
        <w:numPr>
          <w:ilvl w:val="0"/>
          <w:numId w:val="0"/>
        </w:numPr>
        <w:tabs>
          <w:tab w:val="left" w:pos="709"/>
        </w:tabs>
        <w:spacing w:before="0" w:after="0"/>
        <w:ind w:left="644"/>
        <w:rPr>
          <w:ins w:id="637" w:author="Gabriela" w:date="2023-05-18T10:24:00Z"/>
          <w:rFonts w:ascii="Calibri" w:hAnsi="Calibri" w:cs="Calibri"/>
          <w:b/>
          <w:sz w:val="24"/>
          <w:rPrChange w:id="638" w:author="Cristina" w:date="2023-05-29T10:28:00Z">
            <w:rPr>
              <w:ins w:id="639" w:author="Gabriela" w:date="2023-05-18T10:24:00Z"/>
              <w:rFonts w:ascii="Calibri" w:hAnsi="Calibri" w:cs="Calibri"/>
              <w:sz w:val="24"/>
            </w:rPr>
          </w:rPrChange>
        </w:rPr>
      </w:pPr>
      <w:ins w:id="640" w:author="Cristina" w:date="2023-05-29T10:28:00Z">
        <w:r w:rsidRPr="00FE3469">
          <w:rPr>
            <w:rFonts w:ascii="Calibri" w:hAnsi="Calibri" w:cs="Calibri"/>
            <w:b/>
            <w:sz w:val="24"/>
            <w:rPrChange w:id="641" w:author="Cristina" w:date="2023-05-29T10:28:00Z">
              <w:rPr>
                <w:rFonts w:ascii="Calibri" w:hAnsi="Calibri" w:cs="Calibri"/>
                <w:sz w:val="24"/>
              </w:rPr>
            </w:rPrChange>
          </w:rPr>
          <w:t xml:space="preserve">* a se vedea </w:t>
        </w:r>
        <w:r>
          <w:rPr>
            <w:rFonts w:ascii="Calibri" w:hAnsi="Calibri" w:cs="Calibri"/>
            <w:b/>
            <w:sz w:val="24"/>
          </w:rPr>
          <w:t>prevederile din Ghidul Solicitantu</w:t>
        </w:r>
      </w:ins>
      <w:ins w:id="642" w:author="Cristina" w:date="2023-05-29T10:29:00Z">
        <w:r>
          <w:rPr>
            <w:rFonts w:ascii="Calibri" w:hAnsi="Calibri" w:cs="Calibri"/>
            <w:b/>
            <w:sz w:val="24"/>
          </w:rPr>
          <w:t>lui</w:t>
        </w:r>
      </w:ins>
    </w:p>
    <w:bookmarkStart w:id="643" w:name="_Hlk136248661"/>
    <w:bookmarkStart w:id="644" w:name="_Hlk136248779"/>
    <w:p w14:paraId="72B0F95D" w14:textId="51A7F3A1" w:rsidR="0054587A" w:rsidRDefault="0054587A" w:rsidP="0054587A">
      <w:pPr>
        <w:pStyle w:val="bullet"/>
        <w:numPr>
          <w:ilvl w:val="0"/>
          <w:numId w:val="0"/>
        </w:numPr>
        <w:tabs>
          <w:tab w:val="left" w:pos="709"/>
        </w:tabs>
        <w:spacing w:before="0" w:after="0"/>
        <w:ind w:left="644"/>
        <w:rPr>
          <w:ins w:id="645" w:author="Cristina" w:date="2023-05-29T10:30:00Z"/>
          <w:rFonts w:ascii="Calibri" w:hAnsi="Calibri" w:cs="Calibri"/>
          <w:b/>
          <w:sz w:val="24"/>
        </w:rPr>
      </w:pPr>
      <w:ins w:id="646" w:author="Gabriela" w:date="2023-05-17T22:39: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ins>
      <w:bookmarkEnd w:id="643"/>
      <w:ins w:id="647" w:author="Cristina" w:date="2023-05-29T10:29:00Z">
        <w:r w:rsidR="00DD4451">
          <w:rPr>
            <w:rFonts w:ascii="Calibri" w:hAnsi="Calibri" w:cs="Calibri"/>
            <w:sz w:val="24"/>
          </w:rPr>
          <w:t xml:space="preserve"> </w:t>
        </w:r>
        <w:r w:rsidR="00DD4451" w:rsidRPr="00DD4451">
          <w:rPr>
            <w:rFonts w:ascii="Calibri" w:hAnsi="Calibri" w:cs="Calibri"/>
            <w:b/>
            <w:sz w:val="24"/>
            <w:rPrChange w:id="648" w:author="Cristina" w:date="2023-05-29T10:29:00Z">
              <w:rPr>
                <w:rFonts w:ascii="Calibri" w:hAnsi="Calibri" w:cs="Calibri"/>
                <w:sz w:val="24"/>
              </w:rPr>
            </w:rPrChange>
          </w:rPr>
          <w:t>Cerin</w:t>
        </w:r>
        <w:r w:rsidR="00C81B3A">
          <w:rPr>
            <w:rFonts w:ascii="Calibri" w:hAnsi="Calibri" w:cs="Calibri"/>
            <w:b/>
            <w:sz w:val="24"/>
          </w:rPr>
          <w:t>ț</w:t>
        </w:r>
        <w:r w:rsidR="00DD4451" w:rsidRPr="00DD4451">
          <w:rPr>
            <w:rFonts w:ascii="Calibri" w:hAnsi="Calibri" w:cs="Calibri"/>
            <w:b/>
            <w:sz w:val="24"/>
            <w:rPrChange w:id="649" w:author="Cristina" w:date="2023-05-29T10:29:00Z">
              <w:rPr>
                <w:rFonts w:ascii="Calibri" w:hAnsi="Calibri" w:cs="Calibri"/>
                <w:sz w:val="24"/>
              </w:rPr>
            </w:rPrChange>
          </w:rPr>
          <w:t xml:space="preserve">a 14. </w:t>
        </w:r>
      </w:ins>
      <w:ins w:id="650" w:author="Cristina" w:date="2023-05-29T10:32:00Z">
        <w:r w:rsidR="00773357" w:rsidRPr="00773357">
          <w:rPr>
            <w:rFonts w:ascii="Calibri" w:hAnsi="Calibri" w:cs="Calibri"/>
            <w:b/>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ins>
    </w:p>
    <w:bookmarkEnd w:id="644"/>
    <w:p w14:paraId="32E8D4A3" w14:textId="56EFD686" w:rsidR="005359F2" w:rsidDel="00773357" w:rsidRDefault="005359F2" w:rsidP="00773357">
      <w:pPr>
        <w:pStyle w:val="bullet"/>
        <w:numPr>
          <w:ilvl w:val="0"/>
          <w:numId w:val="0"/>
        </w:numPr>
        <w:tabs>
          <w:tab w:val="left" w:pos="709"/>
        </w:tabs>
        <w:spacing w:before="0" w:after="0"/>
        <w:ind w:left="720" w:hanging="360"/>
        <w:rPr>
          <w:ins w:id="651" w:author="Gabriela" w:date="2023-05-17T22:39:00Z"/>
          <w:del w:id="652" w:author="Cristina" w:date="2023-05-29T10:33:00Z"/>
          <w:rFonts w:ascii="Calibri" w:hAnsi="Calibri" w:cs="Calibri"/>
          <w:sz w:val="24"/>
        </w:rPr>
        <w:pPrChange w:id="653" w:author="Cristina" w:date="2023-05-29T10:32:00Z">
          <w:pPr>
            <w:pStyle w:val="bullet"/>
            <w:numPr>
              <w:numId w:val="0"/>
            </w:numPr>
            <w:tabs>
              <w:tab w:val="clear" w:pos="720"/>
              <w:tab w:val="left" w:pos="709"/>
            </w:tabs>
            <w:spacing w:before="0" w:after="0"/>
            <w:ind w:left="644" w:firstLine="0"/>
          </w:pPr>
        </w:pPrChange>
      </w:pPr>
    </w:p>
    <w:p w14:paraId="1137B92A" w14:textId="7B4DB4A7" w:rsidR="0054587A" w:rsidRPr="005359F2" w:rsidDel="00773357" w:rsidRDefault="00507164" w:rsidP="00C95F6D">
      <w:pPr>
        <w:pStyle w:val="bullet"/>
        <w:numPr>
          <w:ilvl w:val="0"/>
          <w:numId w:val="0"/>
        </w:numPr>
        <w:tabs>
          <w:tab w:val="left" w:pos="709"/>
        </w:tabs>
        <w:spacing w:before="0" w:after="0"/>
        <w:ind w:left="644"/>
        <w:rPr>
          <w:ins w:id="654" w:author="Gabriela" w:date="2023-05-17T22:31:00Z"/>
          <w:del w:id="655" w:author="Cristina" w:date="2023-05-29T10:33:00Z"/>
          <w:rFonts w:ascii="Calibri" w:hAnsi="Calibri" w:cs="Calibri"/>
          <w:sz w:val="24"/>
          <w:rPrChange w:id="656" w:author="Cristina" w:date="2023-05-29T10:29:00Z">
            <w:rPr>
              <w:ins w:id="657" w:author="Gabriela" w:date="2023-05-17T22:31:00Z"/>
              <w:del w:id="658" w:author="Cristina" w:date="2023-05-29T10:33:00Z"/>
              <w:rFonts w:ascii="Calibri" w:hAnsi="Calibri" w:cs="Calibri"/>
              <w:sz w:val="24"/>
            </w:rPr>
          </w:rPrChange>
        </w:rPr>
      </w:pPr>
      <w:ins w:id="659" w:author="Cristina" w:date="2023-05-19T13:45:00Z">
        <w:r w:rsidRPr="005359F2">
          <w:rPr>
            <w:rFonts w:ascii="Calibri" w:hAnsi="Calibri" w:cs="Calibri"/>
            <w:sz w:val="24"/>
            <w:rPrChange w:id="660" w:author="Cristina" w:date="2023-05-29T10:29:00Z">
              <w:rPr>
                <w:rFonts w:ascii="Calibri" w:hAnsi="Calibri" w:cs="Calibri"/>
                <w:sz w:val="24"/>
                <w:lang w:val="en-US"/>
              </w:rPr>
            </w:rPrChange>
          </w:rPr>
          <w:t>…..</w:t>
        </w:r>
      </w:ins>
    </w:p>
    <w:p w14:paraId="2E1BB077" w14:textId="1ADD70D0" w:rsidR="00C95F6D" w:rsidRDefault="00C95F6D" w:rsidP="00773357">
      <w:pPr>
        <w:pStyle w:val="bullet"/>
        <w:numPr>
          <w:ilvl w:val="0"/>
          <w:numId w:val="0"/>
        </w:numPr>
        <w:tabs>
          <w:tab w:val="left" w:pos="709"/>
        </w:tabs>
        <w:spacing w:before="0" w:after="0"/>
        <w:ind w:left="644"/>
        <w:rPr>
          <w:ins w:id="661" w:author="Cristina" w:date="2023-05-19T13:45:00Z"/>
          <w:rFonts w:ascii="Calibri" w:hAnsi="Calibri" w:cs="Calibri"/>
          <w:iCs/>
          <w:sz w:val="24"/>
          <w:lang w:eastAsia="sk-SK"/>
        </w:rPr>
        <w:pPrChange w:id="662" w:author="Cristina" w:date="2023-05-29T10:33:00Z">
          <w:pPr>
            <w:pStyle w:val="bullet"/>
            <w:numPr>
              <w:numId w:val="0"/>
            </w:numPr>
            <w:tabs>
              <w:tab w:val="clear" w:pos="720"/>
              <w:tab w:val="left" w:pos="709"/>
            </w:tabs>
            <w:spacing w:before="0" w:after="0"/>
            <w:ind w:left="644" w:firstLine="0"/>
          </w:pPr>
        </w:pPrChange>
      </w:pPr>
    </w:p>
    <w:p w14:paraId="3C3DA72A" w14:textId="77777777" w:rsidR="00183088" w:rsidRDefault="00183088" w:rsidP="009449BA">
      <w:pPr>
        <w:pStyle w:val="bullet"/>
        <w:numPr>
          <w:ilvl w:val="0"/>
          <w:numId w:val="0"/>
        </w:numPr>
        <w:tabs>
          <w:tab w:val="left" w:pos="709"/>
        </w:tabs>
        <w:spacing w:before="0" w:after="0"/>
        <w:ind w:left="644"/>
        <w:rPr>
          <w:ins w:id="663" w:author="Gabriela" w:date="2023-05-17T22:19:00Z"/>
          <w:rFonts w:ascii="Calibri" w:hAnsi="Calibri" w:cs="Calibri"/>
          <w:iCs/>
          <w:sz w:val="24"/>
          <w:lang w:eastAsia="sk-SK"/>
        </w:rPr>
      </w:pPr>
    </w:p>
    <w:p w14:paraId="126139AD" w14:textId="11055CD5" w:rsidR="00BC2D67" w:rsidRPr="007707C1" w:rsidDel="00BC2D67" w:rsidRDefault="00BC2D67">
      <w:pPr>
        <w:pStyle w:val="bullet"/>
        <w:numPr>
          <w:ilvl w:val="0"/>
          <w:numId w:val="0"/>
        </w:numPr>
        <w:spacing w:before="0" w:after="0"/>
        <w:ind w:left="709" w:hanging="283"/>
        <w:rPr>
          <w:del w:id="664" w:author="Gabriela" w:date="2023-05-17T22:04:00Z"/>
          <w:rFonts w:ascii="Calibri" w:hAnsi="Calibri" w:cs="Calibri"/>
          <w:sz w:val="24"/>
          <w:rPrChange w:id="665" w:author="Gabriela" w:date="2023-05-17T22:06:00Z">
            <w:rPr>
              <w:del w:id="666" w:author="Gabriela" w:date="2023-05-17T22:04:00Z"/>
              <w:sz w:val="24"/>
            </w:rPr>
          </w:rPrChange>
        </w:rPr>
        <w:pPrChange w:id="667" w:author="Gabriela" w:date="2023-05-17T22:17:00Z">
          <w:pPr>
            <w:pStyle w:val="bullet"/>
            <w:numPr>
              <w:numId w:val="0"/>
            </w:numPr>
            <w:tabs>
              <w:tab w:val="clear" w:pos="720"/>
            </w:tabs>
            <w:spacing w:before="0" w:after="0"/>
            <w:ind w:left="644" w:firstLine="0"/>
          </w:pPr>
        </w:pPrChange>
      </w:pPr>
      <w:commentRangeStart w:id="668"/>
    </w:p>
    <w:p w14:paraId="2A21A067" w14:textId="5E48D708" w:rsidR="00ED03BA" w:rsidRPr="007707C1" w:rsidRDefault="00ED03BA">
      <w:pPr>
        <w:pStyle w:val="ListParagraph"/>
        <w:numPr>
          <w:ilvl w:val="0"/>
          <w:numId w:val="3"/>
        </w:numPr>
        <w:spacing w:after="0" w:line="240" w:lineRule="auto"/>
        <w:ind w:left="709" w:hanging="283"/>
        <w:jc w:val="both"/>
        <w:rPr>
          <w:rFonts w:ascii="Calibri" w:hAnsi="Calibri" w:cs="Calibri"/>
          <w:b/>
          <w:bCs/>
          <w:iCs/>
          <w:sz w:val="24"/>
          <w:szCs w:val="24"/>
          <w:rPrChange w:id="669" w:author="Gabriela" w:date="2023-05-17T22:06:00Z">
            <w:rPr>
              <w:rFonts w:ascii="Trebuchet MS" w:hAnsi="Trebuchet MS" w:cs="Times New Roman"/>
              <w:b/>
              <w:bCs/>
              <w:iCs/>
              <w:sz w:val="24"/>
              <w:szCs w:val="24"/>
            </w:rPr>
          </w:rPrChange>
        </w:rPr>
        <w:pPrChange w:id="670" w:author="Gabriela" w:date="2023-05-17T22:17:00Z">
          <w:pPr>
            <w:pStyle w:val="ListParagraph"/>
            <w:numPr>
              <w:numId w:val="3"/>
            </w:numPr>
            <w:tabs>
              <w:tab w:val="num" w:pos="66"/>
            </w:tabs>
            <w:spacing w:after="0" w:line="240" w:lineRule="auto"/>
            <w:ind w:left="786" w:hanging="360"/>
            <w:jc w:val="both"/>
          </w:pPr>
        </w:pPrChange>
      </w:pPr>
      <w:r w:rsidRPr="007707C1">
        <w:rPr>
          <w:rFonts w:ascii="Calibri" w:hAnsi="Calibri" w:cs="Calibri"/>
          <w:b/>
          <w:bCs/>
          <w:iCs/>
          <w:sz w:val="24"/>
          <w:szCs w:val="24"/>
          <w:rPrChange w:id="671" w:author="Gabriela" w:date="2023-05-17T22:06:00Z">
            <w:rPr>
              <w:rFonts w:ascii="Trebuchet MS" w:hAnsi="Trebuchet MS" w:cs="Times New Roman"/>
              <w:b/>
              <w:bCs/>
              <w:iCs/>
              <w:sz w:val="24"/>
              <w:szCs w:val="24"/>
            </w:rPr>
          </w:rPrChange>
        </w:rPr>
        <w:t>Organizația</w:t>
      </w:r>
      <w:ins w:id="672" w:author="Gabriela" w:date="2023-05-18T10:33:00Z">
        <w:r w:rsidR="001B33AD">
          <w:rPr>
            <w:rFonts w:ascii="Calibri" w:hAnsi="Calibri" w:cs="Calibri"/>
            <w:b/>
            <w:bCs/>
            <w:iCs/>
            <w:sz w:val="24"/>
            <w:szCs w:val="24"/>
          </w:rPr>
          <w:t xml:space="preserve"> </w:t>
        </w:r>
        <w:r w:rsidR="00326183">
          <w:rPr>
            <w:rFonts w:ascii="Calibri" w:hAnsi="Calibri" w:cs="Calibri"/>
            <w:b/>
            <w:bCs/>
            <w:iCs/>
            <w:sz w:val="24"/>
            <w:szCs w:val="24"/>
          </w:rPr>
          <w:t>(</w:t>
        </w:r>
      </w:ins>
      <w:ins w:id="673" w:author="Gabriela" w:date="2023-05-18T10:38:00Z">
        <w:r w:rsidR="00326183" w:rsidRPr="00067C18">
          <w:rPr>
            <w:rFonts w:ascii="Calibri" w:hAnsi="Calibri" w:cs="Calibri"/>
            <w:sz w:val="24"/>
          </w:rPr>
          <w:t xml:space="preserve">denumire </w:t>
        </w:r>
        <w:r w:rsidR="00326183" w:rsidRPr="00067C18">
          <w:rPr>
            <w:rFonts w:ascii="Calibri" w:hAnsi="Calibri" w:cs="Calibri"/>
            <w:sz w:val="24"/>
            <w:shd w:val="clear" w:color="auto" w:fill="B2B2B2"/>
          </w:rPr>
          <w:t>entitate juridica</w:t>
        </w:r>
      </w:ins>
      <w:ins w:id="674" w:author="Gabriela" w:date="2023-05-18T10:33:00Z">
        <w:r w:rsidR="00326183">
          <w:rPr>
            <w:rFonts w:ascii="Calibri" w:hAnsi="Calibri" w:cs="Calibri"/>
            <w:b/>
            <w:bCs/>
            <w:iCs/>
            <w:sz w:val="24"/>
            <w:szCs w:val="24"/>
          </w:rPr>
          <w:t>)</w:t>
        </w:r>
      </w:ins>
      <w:del w:id="675" w:author="Gabriela" w:date="2023-05-18T10:33:00Z">
        <w:r w:rsidR="009976D9" w:rsidRPr="007707C1" w:rsidDel="001B33AD">
          <w:rPr>
            <w:rFonts w:ascii="Calibri" w:hAnsi="Calibri" w:cs="Calibri"/>
            <w:b/>
            <w:bCs/>
            <w:iCs/>
            <w:color w:val="00B050"/>
            <w:sz w:val="24"/>
            <w:szCs w:val="24"/>
            <w:rPrChange w:id="676" w:author="Gabriela" w:date="2023-05-17T22:06:00Z">
              <w:rPr>
                <w:rFonts w:ascii="Trebuchet MS" w:hAnsi="Trebuchet MS" w:cs="Times New Roman"/>
                <w:b/>
                <w:bCs/>
                <w:iCs/>
                <w:color w:val="00B050"/>
                <w:sz w:val="24"/>
                <w:szCs w:val="24"/>
              </w:rPr>
            </w:rPrChange>
          </w:rPr>
          <w:delText>/</w:delText>
        </w:r>
        <w:r w:rsidR="009976D9" w:rsidRPr="007707C1" w:rsidDel="001B33AD">
          <w:rPr>
            <w:rFonts w:ascii="Calibri" w:hAnsi="Calibri" w:cs="Calibri"/>
            <w:b/>
            <w:bCs/>
            <w:iCs/>
            <w:color w:val="C00000"/>
            <w:sz w:val="24"/>
            <w:szCs w:val="24"/>
            <w:rPrChange w:id="677" w:author="Gabriela" w:date="2023-05-17T22:06:00Z">
              <w:rPr>
                <w:rFonts w:ascii="Trebuchet MS" w:hAnsi="Trebuchet MS" w:cs="Times New Roman"/>
                <w:b/>
                <w:bCs/>
                <w:iCs/>
                <w:color w:val="C00000"/>
                <w:sz w:val="24"/>
                <w:szCs w:val="24"/>
              </w:rPr>
            </w:rPrChange>
          </w:rPr>
          <w:delText>reprezent</w:delText>
        </w:r>
        <w:r w:rsidR="00637403" w:rsidRPr="007707C1" w:rsidDel="001B33AD">
          <w:rPr>
            <w:rFonts w:ascii="Calibri" w:hAnsi="Calibri" w:cs="Calibri"/>
            <w:b/>
            <w:bCs/>
            <w:iCs/>
            <w:color w:val="C00000"/>
            <w:sz w:val="24"/>
            <w:szCs w:val="24"/>
            <w:rPrChange w:id="678" w:author="Gabriela" w:date="2023-05-17T22:06:00Z">
              <w:rPr>
                <w:rFonts w:ascii="Trebuchet MS" w:hAnsi="Trebuchet MS" w:cs="Times New Roman"/>
                <w:b/>
                <w:bCs/>
                <w:iCs/>
                <w:color w:val="C00000"/>
                <w:sz w:val="24"/>
                <w:szCs w:val="24"/>
              </w:rPr>
            </w:rPrChange>
          </w:rPr>
          <w:delText>ant</w:delText>
        </w:r>
        <w:r w:rsidR="009976D9" w:rsidRPr="007707C1" w:rsidDel="001B33AD">
          <w:rPr>
            <w:rFonts w:ascii="Calibri" w:hAnsi="Calibri" w:cs="Calibri"/>
            <w:b/>
            <w:bCs/>
            <w:iCs/>
            <w:color w:val="C00000"/>
            <w:sz w:val="24"/>
            <w:szCs w:val="24"/>
            <w:rPrChange w:id="679" w:author="Gabriela" w:date="2023-05-17T22:06:00Z">
              <w:rPr>
                <w:rFonts w:ascii="Trebuchet MS" w:hAnsi="Trebuchet MS" w:cs="Times New Roman"/>
                <w:b/>
                <w:bCs/>
                <w:iCs/>
                <w:color w:val="C00000"/>
                <w:sz w:val="24"/>
                <w:szCs w:val="24"/>
              </w:rPr>
            </w:rPrChange>
          </w:rPr>
          <w:delText>ul</w:delText>
        </w:r>
      </w:del>
      <w:del w:id="680" w:author="Gabriela" w:date="2023-05-17T23:01:00Z">
        <w:r w:rsidR="009976D9" w:rsidRPr="007707C1" w:rsidDel="0071369D">
          <w:rPr>
            <w:rFonts w:ascii="Calibri" w:hAnsi="Calibri" w:cs="Calibri"/>
            <w:b/>
            <w:bCs/>
            <w:iCs/>
            <w:color w:val="C00000"/>
            <w:sz w:val="24"/>
            <w:szCs w:val="24"/>
            <w:rPrChange w:id="681" w:author="Gabriela" w:date="2023-05-17T22:06:00Z">
              <w:rPr>
                <w:rFonts w:ascii="Trebuchet MS" w:hAnsi="Trebuchet MS" w:cs="Times New Roman"/>
                <w:b/>
                <w:bCs/>
                <w:iCs/>
                <w:color w:val="C00000"/>
                <w:sz w:val="24"/>
                <w:szCs w:val="24"/>
              </w:rPr>
            </w:rPrChange>
          </w:rPr>
          <w:delText>ul</w:delText>
        </w:r>
      </w:del>
      <w:del w:id="682" w:author="Gabriela" w:date="2023-05-18T10:33:00Z">
        <w:r w:rsidR="009976D9" w:rsidRPr="007707C1" w:rsidDel="001B33AD">
          <w:rPr>
            <w:rFonts w:ascii="Calibri" w:hAnsi="Calibri" w:cs="Calibri"/>
            <w:b/>
            <w:bCs/>
            <w:iCs/>
            <w:color w:val="C00000"/>
            <w:sz w:val="24"/>
            <w:szCs w:val="24"/>
            <w:rPrChange w:id="683" w:author="Gabriela" w:date="2023-05-17T22:06:00Z">
              <w:rPr>
                <w:rFonts w:ascii="Trebuchet MS" w:hAnsi="Trebuchet MS" w:cs="Times New Roman"/>
                <w:b/>
                <w:bCs/>
                <w:iCs/>
                <w:color w:val="C00000"/>
                <w:sz w:val="24"/>
                <w:szCs w:val="24"/>
              </w:rPr>
            </w:rPrChange>
          </w:rPr>
          <w:delText xml:space="preserve"> </w:delText>
        </w:r>
      </w:del>
      <w:r w:rsidRPr="007707C1">
        <w:rPr>
          <w:rFonts w:ascii="Calibri" w:hAnsi="Calibri" w:cs="Calibri"/>
          <w:b/>
          <w:bCs/>
          <w:iCs/>
          <w:color w:val="C00000"/>
          <w:sz w:val="24"/>
          <w:szCs w:val="24"/>
          <w:rPrChange w:id="684" w:author="Gabriela" w:date="2023-05-17T22:06:00Z">
            <w:rPr>
              <w:rFonts w:ascii="Trebuchet MS" w:hAnsi="Trebuchet MS" w:cs="Times New Roman"/>
              <w:b/>
              <w:bCs/>
              <w:iCs/>
              <w:color w:val="C00000"/>
              <w:sz w:val="24"/>
              <w:szCs w:val="24"/>
            </w:rPr>
          </w:rPrChange>
        </w:rPr>
        <w:t xml:space="preserve"> </w:t>
      </w:r>
      <w:commentRangeEnd w:id="668"/>
      <w:r w:rsidR="00326183">
        <w:rPr>
          <w:rStyle w:val="CommentReference"/>
        </w:rPr>
        <w:commentReference w:id="668"/>
      </w:r>
      <w:r w:rsidRPr="007707C1">
        <w:rPr>
          <w:rFonts w:ascii="Calibri" w:hAnsi="Calibri" w:cs="Calibri"/>
          <w:b/>
          <w:bCs/>
          <w:iCs/>
          <w:sz w:val="24"/>
          <w:szCs w:val="24"/>
          <w:rPrChange w:id="685" w:author="Gabriela" w:date="2023-05-17T22:06:00Z">
            <w:rPr>
              <w:rFonts w:ascii="Trebuchet MS" w:hAnsi="Trebuchet MS" w:cs="Times New Roman"/>
              <w:b/>
              <w:bCs/>
              <w:iCs/>
              <w:sz w:val="24"/>
              <w:szCs w:val="24"/>
            </w:rPr>
          </w:rPrChange>
        </w:rPr>
        <w:t>nu se află în niciuna din situațiile de excludere prevăzute de legislația aplicabilă</w:t>
      </w:r>
      <w:r w:rsidR="00050F15" w:rsidRPr="007707C1">
        <w:rPr>
          <w:rFonts w:ascii="Calibri" w:hAnsi="Calibri" w:cs="Calibri"/>
          <w:b/>
          <w:bCs/>
          <w:iCs/>
          <w:sz w:val="24"/>
          <w:szCs w:val="24"/>
          <w:rPrChange w:id="686" w:author="Gabriela" w:date="2023-05-17T22:06:00Z">
            <w:rPr>
              <w:rFonts w:ascii="Trebuchet MS" w:hAnsi="Trebuchet MS" w:cs="Times New Roman"/>
              <w:b/>
              <w:bCs/>
              <w:iCs/>
              <w:sz w:val="24"/>
              <w:szCs w:val="24"/>
            </w:rPr>
          </w:rPrChange>
        </w:rPr>
        <w:t>, respectiv Ghidul Solicitantului</w:t>
      </w:r>
      <w:r w:rsidRPr="007707C1">
        <w:rPr>
          <w:rFonts w:ascii="Calibri" w:hAnsi="Calibri" w:cs="Calibri"/>
          <w:b/>
          <w:bCs/>
          <w:iCs/>
          <w:sz w:val="24"/>
          <w:szCs w:val="24"/>
          <w:rPrChange w:id="687" w:author="Gabriela" w:date="2023-05-17T22:06:00Z">
            <w:rPr>
              <w:rFonts w:ascii="Trebuchet MS" w:hAnsi="Trebuchet MS" w:cs="Times New Roman"/>
              <w:b/>
              <w:bCs/>
              <w:iCs/>
              <w:sz w:val="24"/>
              <w:szCs w:val="24"/>
            </w:rPr>
          </w:rPrChange>
        </w:rPr>
        <w:t>:</w:t>
      </w:r>
    </w:p>
    <w:bookmarkStart w:id="688" w:name="_Hlk134623041"/>
    <w:p w14:paraId="5CA71FCB" w14:textId="77777777" w:rsidR="001B33AD" w:rsidRPr="001B33AD" w:rsidRDefault="001B33AD">
      <w:pPr>
        <w:pStyle w:val="BodyText"/>
        <w:suppressAutoHyphens w:val="0"/>
        <w:spacing w:before="0" w:after="120"/>
        <w:ind w:left="786"/>
        <w:jc w:val="both"/>
        <w:rPr>
          <w:ins w:id="689" w:author="Gabriela" w:date="2023-05-18T10:32:00Z"/>
          <w:rFonts w:ascii="Trebuchet MS" w:hAnsi="Trebuchet MS"/>
          <w:sz w:val="24"/>
          <w:rPrChange w:id="690" w:author="Gabriela" w:date="2023-05-18T10:32:00Z">
            <w:rPr>
              <w:ins w:id="691" w:author="Gabriela" w:date="2023-05-18T10:32:00Z"/>
              <w:rFonts w:ascii="Trebuchet MS" w:hAnsi="Trebuchet MS"/>
              <w:sz w:val="24"/>
              <w:highlight w:val="yellow"/>
            </w:rPr>
          </w:rPrChange>
        </w:rPr>
        <w:pPrChange w:id="692" w:author="Gabriela" w:date="2023-05-18T10:32:00Z">
          <w:pPr>
            <w:pStyle w:val="BodyText"/>
            <w:numPr>
              <w:numId w:val="3"/>
            </w:numPr>
            <w:tabs>
              <w:tab w:val="num" w:pos="66"/>
            </w:tabs>
            <w:suppressAutoHyphens w:val="0"/>
            <w:spacing w:before="0" w:after="120"/>
            <w:ind w:left="786" w:hanging="360"/>
            <w:jc w:val="both"/>
          </w:pPr>
        </w:pPrChange>
      </w:pPr>
      <w:ins w:id="693" w:author="Gabriela" w:date="2023-05-18T10:32:00Z">
        <w:r w:rsidRPr="001B33AD">
          <w:rPr>
            <w:rFonts w:ascii="Trebuchet MS" w:hAnsi="Trebuchet MS"/>
            <w:sz w:val="24"/>
            <w:rPrChange w:id="694" w:author="Gabriela" w:date="2023-05-18T10:32:00Z">
              <w:rPr>
                <w:rFonts w:ascii="Trebuchet MS" w:hAnsi="Trebuchet MS"/>
                <w:sz w:val="24"/>
                <w:highlight w:val="yellow"/>
              </w:rPr>
            </w:rPrChange>
          </w:rPr>
          <w:fldChar w:fldCharType="begin">
            <w:ffData>
              <w:name w:val=""/>
              <w:enabled/>
              <w:calcOnExit w:val="0"/>
              <w:checkBox>
                <w:sizeAuto/>
                <w:default w:val="0"/>
              </w:checkBox>
            </w:ffData>
          </w:fldChar>
        </w:r>
        <w:r w:rsidRPr="001B33AD">
          <w:rPr>
            <w:rFonts w:ascii="Trebuchet MS" w:hAnsi="Trebuchet MS"/>
            <w:sz w:val="24"/>
            <w:rPrChange w:id="695" w:author="Gabriela" w:date="2023-05-18T10:32:00Z">
              <w:rPr>
                <w:rFonts w:ascii="Trebuchet MS" w:hAnsi="Trebuchet MS"/>
                <w:sz w:val="24"/>
                <w:highlight w:val="yellow"/>
              </w:rPr>
            </w:rPrChange>
          </w:rPr>
          <w:instrText xml:space="preserve"> FORMCHECKBOX </w:instrText>
        </w:r>
        <w:r w:rsidR="00A45100">
          <w:rPr>
            <w:rFonts w:ascii="Trebuchet MS" w:hAnsi="Trebuchet MS"/>
            <w:sz w:val="24"/>
            <w:rPrChange w:id="696" w:author="Gabriela" w:date="2023-05-18T10:32:00Z">
              <w:rPr>
                <w:rFonts w:ascii="Trebuchet MS" w:hAnsi="Trebuchet MS"/>
                <w:sz w:val="24"/>
              </w:rPr>
            </w:rPrChange>
          </w:rPr>
        </w:r>
        <w:r w:rsidR="00A45100">
          <w:rPr>
            <w:rFonts w:ascii="Trebuchet MS" w:hAnsi="Trebuchet MS"/>
            <w:sz w:val="24"/>
            <w:rPrChange w:id="697" w:author="Gabriela" w:date="2023-05-18T10:32:00Z">
              <w:rPr>
                <w:rFonts w:ascii="Trebuchet MS" w:hAnsi="Trebuchet MS"/>
                <w:sz w:val="24"/>
              </w:rPr>
            </w:rPrChange>
          </w:rPr>
          <w:fldChar w:fldCharType="separate"/>
        </w:r>
        <w:r w:rsidRPr="001B33AD">
          <w:rPr>
            <w:rFonts w:ascii="Trebuchet MS" w:hAnsi="Trebuchet MS"/>
            <w:sz w:val="24"/>
            <w:rPrChange w:id="698" w:author="Gabriela" w:date="2023-05-18T10:32:00Z">
              <w:rPr>
                <w:rFonts w:ascii="Trebuchet MS" w:hAnsi="Trebuchet MS"/>
                <w:sz w:val="24"/>
                <w:highlight w:val="yellow"/>
              </w:rPr>
            </w:rPrChange>
          </w:rPr>
          <w:fldChar w:fldCharType="end"/>
        </w:r>
        <w:bookmarkEnd w:id="688"/>
        <w:r w:rsidRPr="001B33AD">
          <w:rPr>
            <w:rFonts w:ascii="Trebuchet MS" w:hAnsi="Trebuchet MS"/>
            <w:sz w:val="24"/>
            <w:lang w:eastAsia="sk-SK"/>
            <w:rPrChange w:id="699" w:author="Gabriela" w:date="2023-05-18T10:32:00Z">
              <w:rPr>
                <w:rFonts w:ascii="Trebuchet MS" w:hAnsi="Trebuchet MS"/>
                <w:sz w:val="24"/>
                <w:highlight w:val="yellow"/>
                <w:lang w:eastAsia="sk-SK"/>
              </w:rPr>
            </w:rPrChange>
          </w:rPr>
          <w:t xml:space="preserve"> </w:t>
        </w:r>
        <w:r w:rsidRPr="001B33AD">
          <w:rPr>
            <w:rFonts w:asciiTheme="minorHAnsi" w:hAnsiTheme="minorHAnsi" w:cstheme="minorHAnsi"/>
            <w:sz w:val="24"/>
            <w:rPrChange w:id="700" w:author="Gabriela" w:date="2023-05-18T10:32:00Z">
              <w:rPr>
                <w:rFonts w:ascii="Trebuchet MS" w:hAnsi="Trebuchet MS"/>
                <w:sz w:val="24"/>
                <w:highlight w:val="yellow"/>
              </w:rPr>
            </w:rPrChange>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ins>
    </w:p>
    <w:p w14:paraId="127BA3A3" w14:textId="77777777" w:rsidR="001B33AD" w:rsidRPr="00AF7FBF" w:rsidRDefault="001B33AD">
      <w:pPr>
        <w:pStyle w:val="BodyText"/>
        <w:suppressAutoHyphens w:val="0"/>
        <w:spacing w:before="0" w:after="120"/>
        <w:ind w:left="786"/>
        <w:jc w:val="both"/>
        <w:rPr>
          <w:ins w:id="701" w:author="Gabriela" w:date="2023-05-18T10:32:00Z"/>
          <w:rFonts w:asciiTheme="minorHAnsi" w:hAnsiTheme="minorHAnsi" w:cstheme="minorHAnsi"/>
          <w:sz w:val="24"/>
          <w:lang w:val="fr-FR"/>
          <w:rPrChange w:id="702" w:author="Cristina" w:date="2023-05-19T13:30:00Z">
            <w:rPr>
              <w:ins w:id="703" w:author="Gabriela" w:date="2023-05-18T10:32:00Z"/>
              <w:rFonts w:ascii="Trebuchet MS" w:hAnsi="Trebuchet MS"/>
              <w:sz w:val="24"/>
              <w:highlight w:val="yellow"/>
              <w:lang w:val="en-US"/>
            </w:rPr>
          </w:rPrChange>
        </w:rPr>
        <w:pPrChange w:id="704" w:author="Gabriela" w:date="2023-05-18T10:32:00Z">
          <w:pPr>
            <w:pStyle w:val="BodyText"/>
            <w:numPr>
              <w:numId w:val="3"/>
            </w:numPr>
            <w:tabs>
              <w:tab w:val="num" w:pos="66"/>
            </w:tabs>
            <w:suppressAutoHyphens w:val="0"/>
            <w:spacing w:before="0" w:after="120"/>
            <w:ind w:left="786" w:hanging="360"/>
            <w:jc w:val="both"/>
          </w:pPr>
        </w:pPrChange>
      </w:pPr>
      <w:ins w:id="705" w:author="Gabriela" w:date="2023-05-18T10:32:00Z">
        <w:r w:rsidRPr="001B33AD">
          <w:rPr>
            <w:rFonts w:ascii="Trebuchet MS" w:hAnsi="Trebuchet MS"/>
            <w:sz w:val="24"/>
            <w:rPrChange w:id="706" w:author="Gabriela" w:date="2023-05-18T10:32:00Z">
              <w:rPr>
                <w:rFonts w:ascii="Trebuchet MS" w:hAnsi="Trebuchet MS"/>
                <w:sz w:val="24"/>
                <w:highlight w:val="yellow"/>
              </w:rPr>
            </w:rPrChange>
          </w:rPr>
          <w:fldChar w:fldCharType="begin">
            <w:ffData>
              <w:name w:val=""/>
              <w:enabled/>
              <w:calcOnExit w:val="0"/>
              <w:checkBox>
                <w:sizeAuto/>
                <w:default w:val="0"/>
              </w:checkBox>
            </w:ffData>
          </w:fldChar>
        </w:r>
        <w:r w:rsidRPr="001B33AD">
          <w:rPr>
            <w:rFonts w:ascii="Trebuchet MS" w:hAnsi="Trebuchet MS"/>
            <w:sz w:val="24"/>
            <w:rPrChange w:id="707" w:author="Gabriela" w:date="2023-05-18T10:32:00Z">
              <w:rPr>
                <w:rFonts w:ascii="Trebuchet MS" w:hAnsi="Trebuchet MS"/>
                <w:sz w:val="24"/>
                <w:highlight w:val="yellow"/>
              </w:rPr>
            </w:rPrChange>
          </w:rPr>
          <w:instrText xml:space="preserve"> FORMCHECKBOX </w:instrText>
        </w:r>
        <w:r w:rsidR="00A45100">
          <w:rPr>
            <w:rFonts w:ascii="Trebuchet MS" w:hAnsi="Trebuchet MS"/>
            <w:sz w:val="24"/>
            <w:rPrChange w:id="708" w:author="Gabriela" w:date="2023-05-18T10:32:00Z">
              <w:rPr>
                <w:rFonts w:ascii="Trebuchet MS" w:hAnsi="Trebuchet MS"/>
                <w:sz w:val="24"/>
              </w:rPr>
            </w:rPrChange>
          </w:rPr>
        </w:r>
        <w:r w:rsidR="00A45100">
          <w:rPr>
            <w:rFonts w:ascii="Trebuchet MS" w:hAnsi="Trebuchet MS"/>
            <w:sz w:val="24"/>
            <w:rPrChange w:id="709" w:author="Gabriela" w:date="2023-05-18T10:32:00Z">
              <w:rPr>
                <w:rFonts w:ascii="Trebuchet MS" w:hAnsi="Trebuchet MS"/>
                <w:sz w:val="24"/>
              </w:rPr>
            </w:rPrChange>
          </w:rPr>
          <w:fldChar w:fldCharType="separate"/>
        </w:r>
        <w:r w:rsidRPr="001B33AD">
          <w:rPr>
            <w:rFonts w:ascii="Trebuchet MS" w:hAnsi="Trebuchet MS"/>
            <w:sz w:val="24"/>
            <w:rPrChange w:id="710" w:author="Gabriela" w:date="2023-05-18T10:32:00Z">
              <w:rPr>
                <w:rFonts w:ascii="Trebuchet MS" w:hAnsi="Trebuchet MS"/>
                <w:sz w:val="24"/>
                <w:highlight w:val="yellow"/>
              </w:rPr>
            </w:rPrChange>
          </w:rPr>
          <w:fldChar w:fldCharType="end"/>
        </w:r>
        <w:r w:rsidRPr="001B33AD">
          <w:rPr>
            <w:rFonts w:ascii="Trebuchet MS" w:hAnsi="Trebuchet MS"/>
            <w:sz w:val="24"/>
            <w:rPrChange w:id="711" w:author="Gabriela" w:date="2023-05-18T10:32:00Z">
              <w:rPr>
                <w:rFonts w:ascii="Trebuchet MS" w:hAnsi="Trebuchet MS"/>
                <w:sz w:val="24"/>
                <w:highlight w:val="yellow"/>
              </w:rPr>
            </w:rPrChange>
          </w:rPr>
          <w:t xml:space="preserve"> </w:t>
        </w:r>
        <w:r w:rsidRPr="001B33AD">
          <w:rPr>
            <w:rFonts w:asciiTheme="minorHAnsi" w:hAnsiTheme="minorHAnsi" w:cstheme="minorHAnsi"/>
            <w:sz w:val="24"/>
            <w:rPrChange w:id="712" w:author="Gabriela" w:date="2023-05-18T10:33:00Z">
              <w:rPr>
                <w:rFonts w:ascii="Trebuchet MS" w:hAnsi="Trebuchet MS"/>
                <w:sz w:val="24"/>
                <w:highlight w:val="yellow"/>
              </w:rPr>
            </w:rPrChange>
          </w:rPr>
          <w:t xml:space="preserve">să facă obiectul unei proceduri legale pentru declararea sa într-una din situațiile de la punctul a </w:t>
        </w:r>
        <w:r w:rsidRPr="00AF7FBF">
          <w:rPr>
            <w:rFonts w:asciiTheme="minorHAnsi" w:hAnsiTheme="minorHAnsi" w:cstheme="minorHAnsi"/>
            <w:sz w:val="24"/>
            <w:lang w:val="fr-FR"/>
            <w:rPrChange w:id="713" w:author="Cristina" w:date="2023-05-19T13:30:00Z">
              <w:rPr>
                <w:rFonts w:ascii="Trebuchet MS" w:hAnsi="Trebuchet MS"/>
                <w:sz w:val="24"/>
                <w:highlight w:val="yellow"/>
                <w:lang w:val="en-US"/>
              </w:rPr>
            </w:rPrChange>
          </w:rPr>
          <w:t>;</w:t>
        </w:r>
      </w:ins>
    </w:p>
    <w:p w14:paraId="2C41657B" w14:textId="283B7D59" w:rsidR="001B33AD" w:rsidRPr="001B33AD" w:rsidDel="00223355" w:rsidRDefault="001B33AD">
      <w:pPr>
        <w:pStyle w:val="BodyText"/>
        <w:suppressAutoHyphens w:val="0"/>
        <w:spacing w:before="0" w:after="120"/>
        <w:ind w:left="786"/>
        <w:jc w:val="both"/>
        <w:rPr>
          <w:ins w:id="714" w:author="Gabriela" w:date="2023-05-18T10:32:00Z"/>
          <w:del w:id="715" w:author="Cristina" w:date="2023-05-19T13:45:00Z"/>
          <w:rFonts w:asciiTheme="minorHAnsi" w:hAnsiTheme="minorHAnsi" w:cstheme="minorHAnsi"/>
          <w:color w:val="FF0000"/>
          <w:sz w:val="24"/>
          <w:rPrChange w:id="716" w:author="Gabriela" w:date="2023-05-18T10:33:00Z">
            <w:rPr>
              <w:ins w:id="717" w:author="Gabriela" w:date="2023-05-18T10:32:00Z"/>
              <w:del w:id="718" w:author="Cristina" w:date="2023-05-19T13:45:00Z"/>
              <w:rFonts w:ascii="Trebuchet MS" w:hAnsi="Trebuchet MS"/>
              <w:sz w:val="24"/>
              <w:highlight w:val="yellow"/>
            </w:rPr>
          </w:rPrChange>
        </w:rPr>
        <w:pPrChange w:id="719" w:author="Gabriela" w:date="2023-05-18T10:32:00Z">
          <w:pPr>
            <w:pStyle w:val="BodyText"/>
            <w:numPr>
              <w:numId w:val="3"/>
            </w:numPr>
            <w:tabs>
              <w:tab w:val="num" w:pos="66"/>
            </w:tabs>
            <w:suppressAutoHyphens w:val="0"/>
            <w:spacing w:before="0" w:after="120"/>
            <w:ind w:left="786" w:hanging="360"/>
            <w:jc w:val="both"/>
          </w:pPr>
        </w:pPrChange>
      </w:pPr>
      <w:ins w:id="720" w:author="Gabriela" w:date="2023-05-18T10:32:00Z">
        <w:del w:id="721" w:author="Cristina" w:date="2023-05-19T13:45:00Z">
          <w:r w:rsidRPr="001B33AD" w:rsidDel="00223355">
            <w:rPr>
              <w:rFonts w:asciiTheme="minorHAnsi" w:hAnsiTheme="minorHAnsi" w:cstheme="minorHAnsi"/>
              <w:color w:val="FF0000"/>
              <w:sz w:val="24"/>
              <w:rPrChange w:id="722" w:author="Gabriela" w:date="2023-05-18T10:33:00Z">
                <w:rPr>
                  <w:rFonts w:ascii="Trebuchet MS" w:hAnsi="Trebuchet MS"/>
                  <w:sz w:val="24"/>
                  <w:highlight w:val="yellow"/>
                </w:rPr>
              </w:rPrChange>
            </w:rPr>
            <w:fldChar w:fldCharType="begin">
              <w:ffData>
                <w:name w:val=""/>
                <w:enabled/>
                <w:calcOnExit w:val="0"/>
                <w:checkBox>
                  <w:sizeAuto/>
                  <w:default w:val="0"/>
                </w:checkBox>
              </w:ffData>
            </w:fldChar>
          </w:r>
          <w:r w:rsidRPr="001B33AD" w:rsidDel="00223355">
            <w:rPr>
              <w:rFonts w:asciiTheme="minorHAnsi" w:hAnsiTheme="minorHAnsi" w:cstheme="minorHAnsi"/>
              <w:color w:val="FF0000"/>
              <w:sz w:val="24"/>
              <w:rPrChange w:id="723" w:author="Gabriela" w:date="2023-05-18T10:33:00Z">
                <w:rPr>
                  <w:rFonts w:ascii="Trebuchet MS" w:hAnsi="Trebuchet MS"/>
                  <w:sz w:val="24"/>
                  <w:highlight w:val="yellow"/>
                </w:rPr>
              </w:rPrChange>
            </w:rPr>
            <w:delInstrText xml:space="preserve"> FORMCHECKBOX </w:delInstrText>
          </w:r>
          <w:r w:rsidR="00A45100">
            <w:rPr>
              <w:rFonts w:cstheme="minorHAnsi"/>
              <w:color w:val="FF0000"/>
              <w:sz w:val="24"/>
              <w:rPrChange w:id="724" w:author="Gabriela" w:date="2023-05-18T10:33:00Z">
                <w:rPr>
                  <w:rFonts w:cstheme="minorHAnsi"/>
                  <w:color w:val="FF0000"/>
                  <w:sz w:val="24"/>
                </w:rPr>
              </w:rPrChange>
            </w:rPr>
          </w:r>
          <w:r w:rsidR="00A45100">
            <w:rPr>
              <w:rFonts w:cstheme="minorHAnsi"/>
              <w:color w:val="FF0000"/>
              <w:sz w:val="24"/>
              <w:rPrChange w:id="725" w:author="Gabriela" w:date="2023-05-18T10:33:00Z">
                <w:rPr>
                  <w:rFonts w:cstheme="minorHAnsi"/>
                  <w:color w:val="FF0000"/>
                  <w:sz w:val="24"/>
                </w:rPr>
              </w:rPrChange>
            </w:rPr>
            <w:fldChar w:fldCharType="separate"/>
          </w:r>
          <w:r w:rsidRPr="001B33AD" w:rsidDel="00223355">
            <w:rPr>
              <w:rFonts w:asciiTheme="minorHAnsi" w:hAnsiTheme="minorHAnsi" w:cstheme="minorHAnsi"/>
              <w:color w:val="FF0000"/>
              <w:sz w:val="24"/>
              <w:rPrChange w:id="726" w:author="Gabriela" w:date="2023-05-18T10:33:00Z">
                <w:rPr>
                  <w:rFonts w:ascii="Trebuchet MS" w:hAnsi="Trebuchet MS"/>
                  <w:sz w:val="24"/>
                  <w:highlight w:val="yellow"/>
                </w:rPr>
              </w:rPrChange>
            </w:rPr>
            <w:fldChar w:fldCharType="end"/>
          </w:r>
          <w:r w:rsidRPr="001B33AD" w:rsidDel="00223355">
            <w:rPr>
              <w:rFonts w:asciiTheme="minorHAnsi" w:hAnsiTheme="minorHAnsi" w:cstheme="minorHAnsi"/>
              <w:color w:val="FF0000"/>
              <w:sz w:val="24"/>
              <w:rPrChange w:id="727" w:author="Gabriela" w:date="2023-05-18T10:33:00Z">
                <w:rPr>
                  <w:rFonts w:ascii="Trebuchet MS" w:hAnsi="Trebuchet MS"/>
                  <w:sz w:val="24"/>
                  <w:highlight w:val="yellow"/>
                </w:rPr>
              </w:rPrChange>
            </w:rPr>
            <w:delText xml:space="preserve"> </w:delText>
          </w:r>
          <w:commentRangeStart w:id="728"/>
          <w:r w:rsidRPr="001B33AD" w:rsidDel="00223355">
            <w:rPr>
              <w:rFonts w:asciiTheme="minorHAnsi" w:hAnsiTheme="minorHAnsi" w:cstheme="minorHAnsi"/>
              <w:color w:val="FF0000"/>
              <w:sz w:val="24"/>
              <w:rPrChange w:id="729" w:author="Gabriela" w:date="2023-05-18T10:33:00Z">
                <w:rPr>
                  <w:rFonts w:ascii="Trebuchet MS" w:hAnsi="Trebuchet MS"/>
                  <w:sz w:val="24"/>
                  <w:highlight w:val="yellow"/>
                </w:rPr>
              </w:rPrChange>
            </w:rPr>
            <w:delText xml:space="preserve">să fe în dificultate, în conformitate cu prevederile Regulamentului (UE) NR. 651/2014 al COMISIEI din 17 iunie 2014 de declarare a anumitor categorii de ajutoare compatibile cu piața internă în aplicarea articolelor 107 și 108 din tratat </w:delText>
          </w:r>
        </w:del>
      </w:ins>
      <w:commentRangeEnd w:id="728"/>
      <w:ins w:id="730" w:author="Gabriela" w:date="2023-05-18T10:35:00Z">
        <w:del w:id="731" w:author="Cristina" w:date="2023-05-19T13:45:00Z">
          <w:r w:rsidR="00326183" w:rsidDel="00223355">
            <w:rPr>
              <w:rStyle w:val="CommentReference"/>
              <w:rFonts w:asciiTheme="minorHAnsi" w:eastAsiaTheme="minorHAnsi" w:hAnsiTheme="minorHAnsi" w:cstheme="minorBidi"/>
              <w:iCs w:val="0"/>
            </w:rPr>
            <w:commentReference w:id="728"/>
          </w:r>
        </w:del>
      </w:ins>
    </w:p>
    <w:p w14:paraId="63DEDB2D" w14:textId="77777777" w:rsidR="001B33AD" w:rsidRPr="001B33AD" w:rsidRDefault="001B33AD">
      <w:pPr>
        <w:pStyle w:val="BodyText"/>
        <w:suppressAutoHyphens w:val="0"/>
        <w:spacing w:before="0" w:after="120"/>
        <w:ind w:left="786"/>
        <w:jc w:val="both"/>
        <w:rPr>
          <w:ins w:id="732" w:author="Gabriela" w:date="2023-05-18T10:32:00Z"/>
          <w:rFonts w:ascii="Trebuchet MS" w:hAnsi="Trebuchet MS"/>
          <w:sz w:val="24"/>
        </w:rPr>
        <w:pPrChange w:id="733" w:author="Gabriela" w:date="2023-05-18T10:32:00Z">
          <w:pPr>
            <w:pStyle w:val="BodyText"/>
            <w:numPr>
              <w:numId w:val="3"/>
            </w:numPr>
            <w:tabs>
              <w:tab w:val="num" w:pos="66"/>
            </w:tabs>
            <w:suppressAutoHyphens w:val="0"/>
            <w:spacing w:before="0" w:after="120"/>
            <w:ind w:left="786" w:hanging="360"/>
            <w:jc w:val="both"/>
          </w:pPr>
        </w:pPrChange>
      </w:pPr>
      <w:ins w:id="734" w:author="Gabriela" w:date="2023-05-18T10:32:00Z">
        <w:r w:rsidRPr="001B33AD">
          <w:rPr>
            <w:rFonts w:ascii="Trebuchet MS" w:hAnsi="Trebuchet MS"/>
            <w:sz w:val="24"/>
            <w:rPrChange w:id="735" w:author="Gabriela" w:date="2023-05-18T10:32:00Z">
              <w:rPr>
                <w:rFonts w:ascii="Trebuchet MS" w:hAnsi="Trebuchet MS"/>
                <w:sz w:val="24"/>
                <w:highlight w:val="yellow"/>
              </w:rPr>
            </w:rPrChange>
          </w:rPr>
          <w:fldChar w:fldCharType="begin">
            <w:ffData>
              <w:name w:val=""/>
              <w:enabled/>
              <w:calcOnExit w:val="0"/>
              <w:checkBox>
                <w:sizeAuto/>
                <w:default w:val="0"/>
              </w:checkBox>
            </w:ffData>
          </w:fldChar>
        </w:r>
        <w:r w:rsidRPr="001B33AD">
          <w:rPr>
            <w:rFonts w:ascii="Trebuchet MS" w:hAnsi="Trebuchet MS"/>
            <w:sz w:val="24"/>
            <w:rPrChange w:id="736" w:author="Gabriela" w:date="2023-05-18T10:32:00Z">
              <w:rPr>
                <w:rFonts w:ascii="Trebuchet MS" w:hAnsi="Trebuchet MS"/>
                <w:sz w:val="24"/>
                <w:highlight w:val="yellow"/>
              </w:rPr>
            </w:rPrChange>
          </w:rPr>
          <w:instrText xml:space="preserve"> FORMCHECKBOX </w:instrText>
        </w:r>
        <w:r w:rsidR="00A45100">
          <w:rPr>
            <w:rFonts w:ascii="Trebuchet MS" w:hAnsi="Trebuchet MS"/>
            <w:sz w:val="24"/>
            <w:rPrChange w:id="737" w:author="Gabriela" w:date="2023-05-18T10:32:00Z">
              <w:rPr>
                <w:rFonts w:ascii="Trebuchet MS" w:hAnsi="Trebuchet MS"/>
                <w:sz w:val="24"/>
              </w:rPr>
            </w:rPrChange>
          </w:rPr>
        </w:r>
        <w:r w:rsidR="00A45100">
          <w:rPr>
            <w:rFonts w:ascii="Trebuchet MS" w:hAnsi="Trebuchet MS"/>
            <w:sz w:val="24"/>
            <w:rPrChange w:id="738" w:author="Gabriela" w:date="2023-05-18T10:32:00Z">
              <w:rPr>
                <w:rFonts w:ascii="Trebuchet MS" w:hAnsi="Trebuchet MS"/>
                <w:sz w:val="24"/>
              </w:rPr>
            </w:rPrChange>
          </w:rPr>
          <w:fldChar w:fldCharType="separate"/>
        </w:r>
        <w:r w:rsidRPr="001B33AD">
          <w:rPr>
            <w:rFonts w:ascii="Trebuchet MS" w:hAnsi="Trebuchet MS"/>
            <w:sz w:val="24"/>
            <w:rPrChange w:id="739" w:author="Gabriela" w:date="2023-05-18T10:32:00Z">
              <w:rPr>
                <w:rFonts w:ascii="Trebuchet MS" w:hAnsi="Trebuchet MS"/>
                <w:sz w:val="24"/>
                <w:highlight w:val="yellow"/>
              </w:rPr>
            </w:rPrChange>
          </w:rPr>
          <w:fldChar w:fldCharType="end"/>
        </w:r>
        <w:r w:rsidRPr="001B33AD">
          <w:rPr>
            <w:rFonts w:ascii="Trebuchet MS" w:hAnsi="Trebuchet MS"/>
            <w:sz w:val="24"/>
            <w:rPrChange w:id="740" w:author="Gabriela" w:date="2023-05-18T10:32:00Z">
              <w:rPr>
                <w:rFonts w:ascii="Trebuchet MS" w:hAnsi="Trebuchet MS"/>
                <w:sz w:val="24"/>
                <w:highlight w:val="yellow"/>
              </w:rPr>
            </w:rPrChange>
          </w:rPr>
          <w:t xml:space="preserve"> </w:t>
        </w:r>
        <w:r w:rsidRPr="001B33AD">
          <w:rPr>
            <w:rFonts w:asciiTheme="minorHAnsi" w:hAnsiTheme="minorHAnsi" w:cstheme="minorHAnsi"/>
            <w:sz w:val="24"/>
            <w:rPrChange w:id="741" w:author="Gabriela" w:date="2023-05-18T10:33:00Z">
              <w:rPr>
                <w:rFonts w:ascii="Trebuchet MS" w:hAnsi="Trebuchet MS"/>
                <w:sz w:val="24"/>
                <w:highlight w:val="yellow"/>
              </w:rPr>
            </w:rPrChange>
          </w:rPr>
          <w:t>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Pr="001B33AD">
          <w:rPr>
            <w:rFonts w:ascii="Trebuchet MS" w:hAnsi="Trebuchet MS"/>
            <w:sz w:val="24"/>
            <w:rPrChange w:id="742" w:author="Gabriela" w:date="2023-05-18T10:32:00Z">
              <w:rPr>
                <w:rFonts w:ascii="Trebuchet MS" w:hAnsi="Trebuchet MS"/>
                <w:sz w:val="24"/>
                <w:highlight w:val="yellow"/>
              </w:rPr>
            </w:rPrChange>
          </w:rPr>
          <w:t>.</w:t>
        </w:r>
      </w:ins>
    </w:p>
    <w:p w14:paraId="3E3FDC63" w14:textId="4FC9FD27" w:rsidR="00ED03BA" w:rsidRPr="007707C1" w:rsidDel="001B33AD" w:rsidRDefault="00ED03BA" w:rsidP="00B662BC">
      <w:pPr>
        <w:pStyle w:val="bullet"/>
        <w:numPr>
          <w:ilvl w:val="0"/>
          <w:numId w:val="0"/>
        </w:numPr>
        <w:spacing w:before="0" w:after="0"/>
        <w:ind w:left="720" w:hanging="360"/>
        <w:rPr>
          <w:del w:id="743" w:author="Gabriela" w:date="2023-05-18T10:32:00Z"/>
          <w:rFonts w:ascii="Calibri" w:hAnsi="Calibri" w:cs="Calibri"/>
          <w:i/>
          <w:iCs/>
          <w:sz w:val="24"/>
          <w:lang w:eastAsia="sk-SK"/>
          <w:rPrChange w:id="744" w:author="Gabriela" w:date="2023-05-17T22:06:00Z">
            <w:rPr>
              <w:del w:id="745" w:author="Gabriela" w:date="2023-05-18T10:32:00Z"/>
              <w:i/>
              <w:iCs/>
              <w:sz w:val="24"/>
              <w:lang w:eastAsia="sk-SK"/>
            </w:rPr>
          </w:rPrChange>
        </w:rPr>
        <w:pPrChange w:id="746" w:author="Cristina" w:date="2023-05-29T10:33:00Z">
          <w:pPr>
            <w:pStyle w:val="bullet"/>
            <w:numPr>
              <w:numId w:val="0"/>
            </w:numPr>
            <w:tabs>
              <w:tab w:val="clear" w:pos="720"/>
            </w:tabs>
            <w:spacing w:before="0" w:after="0"/>
            <w:ind w:left="360" w:firstLine="0"/>
          </w:pPr>
        </w:pPrChange>
      </w:pPr>
      <w:del w:id="747" w:author="Gabriela" w:date="2023-05-18T10:32:00Z">
        <w:r w:rsidRPr="007707C1" w:rsidDel="001B33AD">
          <w:rPr>
            <w:rFonts w:ascii="Calibri" w:hAnsi="Calibri" w:cs="Calibri"/>
            <w:sz w:val="24"/>
            <w:rPrChange w:id="748" w:author="Gabriela" w:date="2023-05-17T22:06:00Z">
              <w:rPr/>
            </w:rPrChange>
          </w:rPr>
          <w:fldChar w:fldCharType="begin">
            <w:ffData>
              <w:name w:val=""/>
              <w:enabled/>
              <w:calcOnExit w:val="0"/>
              <w:checkBox>
                <w:sizeAuto/>
                <w:default w:val="0"/>
              </w:checkBox>
            </w:ffData>
          </w:fldChar>
        </w:r>
        <w:r w:rsidRPr="007707C1" w:rsidDel="001B33AD">
          <w:rPr>
            <w:rFonts w:ascii="Calibri" w:hAnsi="Calibri" w:cs="Calibri"/>
            <w:sz w:val="24"/>
            <w:rPrChange w:id="749" w:author="Gabriela" w:date="2023-05-17T22:06:00Z">
              <w:rPr/>
            </w:rPrChange>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7707C1" w:rsidDel="001B33AD">
          <w:rPr>
            <w:rFonts w:ascii="Calibri" w:hAnsi="Calibri" w:cs="Calibri"/>
            <w:sz w:val="24"/>
            <w:rPrChange w:id="750" w:author="Gabriela" w:date="2023-05-17T22:06:00Z">
              <w:rPr/>
            </w:rPrChange>
          </w:rPr>
          <w:fldChar w:fldCharType="end"/>
        </w:r>
        <w:r w:rsidRPr="007707C1" w:rsidDel="001B33AD">
          <w:rPr>
            <w:rFonts w:ascii="Calibri" w:hAnsi="Calibri" w:cs="Calibri"/>
            <w:iCs/>
            <w:sz w:val="24"/>
            <w:lang w:eastAsia="sk-SK"/>
            <w:rPrChange w:id="751" w:author="Gabriela" w:date="2023-05-17T22:06:00Z">
              <w:rPr>
                <w:iCs/>
                <w:sz w:val="24"/>
                <w:lang w:eastAsia="sk-SK"/>
              </w:rPr>
            </w:rPrChange>
          </w:rPr>
          <w:delText xml:space="preserve"> Cerința 1.</w:delText>
        </w:r>
        <w:r w:rsidRPr="007707C1" w:rsidDel="001B33AD">
          <w:rPr>
            <w:rFonts w:ascii="Calibri" w:hAnsi="Calibri" w:cs="Calibri"/>
            <w:i/>
            <w:iCs/>
            <w:sz w:val="24"/>
            <w:lang w:eastAsia="sk-SK"/>
            <w:rPrChange w:id="752" w:author="Gabriela" w:date="2023-05-17T22:06:00Z">
              <w:rPr>
                <w:i/>
                <w:iCs/>
                <w:sz w:val="24"/>
                <w:lang w:eastAsia="sk-SK"/>
              </w:rPr>
            </w:rPrChange>
          </w:rPr>
          <w:delText xml:space="preserve"> [</w:delText>
        </w:r>
        <w:r w:rsidRPr="007707C1" w:rsidDel="001B33AD">
          <w:rPr>
            <w:rFonts w:ascii="Calibri" w:hAnsi="Calibri" w:cs="Calibri"/>
            <w:i/>
            <w:iCs/>
            <w:sz w:val="24"/>
            <w:lang w:eastAsia="sk-SK"/>
            <w:rPrChange w:id="753" w:author="Gabriela" w:date="2023-05-17T22:06:00Z">
              <w:rPr>
                <w:i/>
                <w:iCs/>
                <w:sz w:val="18"/>
                <w:szCs w:val="18"/>
                <w:lang w:eastAsia="sk-SK"/>
              </w:rPr>
            </w:rPrChange>
          </w:rPr>
          <w:delText xml:space="preserve">se precizează cerința - text static </w:delText>
        </w:r>
        <w:r w:rsidR="00193DF2" w:rsidRPr="007707C1" w:rsidDel="001B33AD">
          <w:rPr>
            <w:rFonts w:ascii="Calibri" w:hAnsi="Calibri" w:cs="Calibri"/>
            <w:i/>
            <w:iCs/>
            <w:sz w:val="24"/>
            <w:lang w:eastAsia="sk-SK"/>
            <w:rPrChange w:id="754" w:author="Gabriela" w:date="2023-05-17T22:06:00Z">
              <w:rPr>
                <w:i/>
                <w:iCs/>
                <w:sz w:val="18"/>
                <w:szCs w:val="18"/>
                <w:lang w:eastAsia="sk-SK"/>
              </w:rPr>
            </w:rPrChange>
          </w:rPr>
          <w:delText xml:space="preserve">care poate fi </w:delText>
        </w:r>
        <w:r w:rsidRPr="007707C1" w:rsidDel="001B33AD">
          <w:rPr>
            <w:rFonts w:ascii="Calibri" w:hAnsi="Calibri" w:cs="Calibri"/>
            <w:i/>
            <w:iCs/>
            <w:sz w:val="24"/>
            <w:lang w:eastAsia="sk-SK"/>
            <w:rPrChange w:id="755" w:author="Gabriela" w:date="2023-05-17T22:06:00Z">
              <w:rPr>
                <w:i/>
                <w:iCs/>
                <w:sz w:val="18"/>
                <w:szCs w:val="18"/>
                <w:lang w:eastAsia="sk-SK"/>
              </w:rPr>
            </w:rPrChange>
          </w:rPr>
          <w:delText>introdus la definire apel</w:delText>
        </w:r>
        <w:r w:rsidRPr="007707C1" w:rsidDel="001B33AD">
          <w:rPr>
            <w:rFonts w:ascii="Calibri" w:hAnsi="Calibri" w:cs="Calibri"/>
            <w:i/>
            <w:iCs/>
            <w:sz w:val="24"/>
            <w:lang w:eastAsia="sk-SK"/>
            <w:rPrChange w:id="756" w:author="Gabriela" w:date="2023-05-17T22:06:00Z">
              <w:rPr>
                <w:i/>
                <w:iCs/>
                <w:sz w:val="24"/>
                <w:lang w:eastAsia="sk-SK"/>
              </w:rPr>
            </w:rPrChange>
          </w:rPr>
          <w:delText>]</w:delText>
        </w:r>
      </w:del>
    </w:p>
    <w:p w14:paraId="3B78EBDA" w14:textId="4D0A8E33" w:rsidR="00ED03BA" w:rsidRPr="007707C1" w:rsidDel="001B33AD" w:rsidRDefault="00ED03BA" w:rsidP="00B662BC">
      <w:pPr>
        <w:pStyle w:val="bullet"/>
        <w:numPr>
          <w:ilvl w:val="0"/>
          <w:numId w:val="0"/>
        </w:numPr>
        <w:spacing w:before="0" w:after="0"/>
        <w:ind w:left="720" w:hanging="360"/>
        <w:rPr>
          <w:del w:id="757" w:author="Gabriela" w:date="2023-05-18T10:32:00Z"/>
          <w:rFonts w:ascii="Calibri" w:hAnsi="Calibri" w:cs="Calibri"/>
          <w:i/>
          <w:iCs/>
          <w:sz w:val="24"/>
          <w:lang w:eastAsia="sk-SK"/>
          <w:rPrChange w:id="758" w:author="Gabriela" w:date="2023-05-17T22:06:00Z">
            <w:rPr>
              <w:del w:id="759" w:author="Gabriela" w:date="2023-05-18T10:32:00Z"/>
              <w:i/>
              <w:iCs/>
              <w:sz w:val="24"/>
              <w:lang w:eastAsia="sk-SK"/>
            </w:rPr>
          </w:rPrChange>
        </w:rPr>
        <w:pPrChange w:id="760" w:author="Cristina" w:date="2023-05-29T10:33:00Z">
          <w:pPr>
            <w:pStyle w:val="bullet"/>
            <w:numPr>
              <w:numId w:val="0"/>
            </w:numPr>
            <w:tabs>
              <w:tab w:val="clear" w:pos="720"/>
            </w:tabs>
            <w:spacing w:before="0" w:after="0"/>
            <w:ind w:left="360" w:firstLine="0"/>
          </w:pPr>
        </w:pPrChange>
      </w:pPr>
      <w:del w:id="761" w:author="Gabriela" w:date="2023-05-18T10:32:00Z">
        <w:r w:rsidRPr="007707C1" w:rsidDel="001B33AD">
          <w:rPr>
            <w:rFonts w:ascii="Calibri" w:hAnsi="Calibri" w:cs="Calibri"/>
            <w:sz w:val="24"/>
            <w:rPrChange w:id="762" w:author="Gabriela" w:date="2023-05-17T22:06:00Z">
              <w:rPr/>
            </w:rPrChange>
          </w:rPr>
          <w:fldChar w:fldCharType="begin">
            <w:ffData>
              <w:name w:val=""/>
              <w:enabled/>
              <w:calcOnExit w:val="0"/>
              <w:checkBox>
                <w:sizeAuto/>
                <w:default w:val="0"/>
              </w:checkBox>
            </w:ffData>
          </w:fldChar>
        </w:r>
        <w:r w:rsidRPr="007707C1" w:rsidDel="001B33AD">
          <w:rPr>
            <w:rFonts w:ascii="Calibri" w:hAnsi="Calibri" w:cs="Calibri"/>
            <w:sz w:val="24"/>
            <w:rPrChange w:id="763" w:author="Gabriela" w:date="2023-05-17T22:06:00Z">
              <w:rPr/>
            </w:rPrChange>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7707C1" w:rsidDel="001B33AD">
          <w:rPr>
            <w:rFonts w:ascii="Calibri" w:hAnsi="Calibri" w:cs="Calibri"/>
            <w:sz w:val="24"/>
            <w:rPrChange w:id="764" w:author="Gabriela" w:date="2023-05-17T22:06:00Z">
              <w:rPr/>
            </w:rPrChange>
          </w:rPr>
          <w:fldChar w:fldCharType="end"/>
        </w:r>
        <w:r w:rsidRPr="007707C1" w:rsidDel="001B33AD">
          <w:rPr>
            <w:rFonts w:ascii="Calibri" w:hAnsi="Calibri" w:cs="Calibri"/>
            <w:iCs/>
            <w:sz w:val="24"/>
            <w:lang w:eastAsia="sk-SK"/>
            <w:rPrChange w:id="765" w:author="Gabriela" w:date="2023-05-17T22:06:00Z">
              <w:rPr>
                <w:iCs/>
                <w:sz w:val="24"/>
                <w:lang w:eastAsia="sk-SK"/>
              </w:rPr>
            </w:rPrChange>
          </w:rPr>
          <w:delText xml:space="preserve"> Cerința 2.</w:delText>
        </w:r>
        <w:r w:rsidRPr="007707C1" w:rsidDel="001B33AD">
          <w:rPr>
            <w:rFonts w:ascii="Calibri" w:hAnsi="Calibri" w:cs="Calibri"/>
            <w:i/>
            <w:iCs/>
            <w:sz w:val="24"/>
            <w:lang w:eastAsia="sk-SK"/>
            <w:rPrChange w:id="766" w:author="Gabriela" w:date="2023-05-17T22:06:00Z">
              <w:rPr>
                <w:i/>
                <w:iCs/>
                <w:sz w:val="24"/>
                <w:lang w:eastAsia="sk-SK"/>
              </w:rPr>
            </w:rPrChange>
          </w:rPr>
          <w:delText xml:space="preserve"> </w:delText>
        </w:r>
        <w:r w:rsidRPr="007707C1" w:rsidDel="001B33AD">
          <w:rPr>
            <w:rFonts w:ascii="Calibri" w:hAnsi="Calibri" w:cs="Calibri"/>
            <w:sz w:val="24"/>
            <w:lang w:eastAsia="sk-SK"/>
            <w:rPrChange w:id="767" w:author="Gabriela" w:date="2023-05-17T22:06:00Z">
              <w:rPr>
                <w:sz w:val="24"/>
                <w:lang w:eastAsia="sk-SK"/>
              </w:rPr>
            </w:rPrChange>
          </w:rPr>
          <w:delText xml:space="preserve"> </w:delText>
        </w:r>
        <w:r w:rsidRPr="007707C1" w:rsidDel="001B33AD">
          <w:rPr>
            <w:rFonts w:ascii="Calibri" w:hAnsi="Calibri" w:cs="Calibri"/>
            <w:i/>
            <w:iCs/>
            <w:sz w:val="24"/>
            <w:lang w:eastAsia="sk-SK"/>
            <w:rPrChange w:id="768" w:author="Gabriela" w:date="2023-05-17T22:06:00Z">
              <w:rPr>
                <w:i/>
                <w:iCs/>
                <w:sz w:val="24"/>
                <w:lang w:eastAsia="sk-SK"/>
              </w:rPr>
            </w:rPrChange>
          </w:rPr>
          <w:delText>[</w:delText>
        </w:r>
        <w:r w:rsidRPr="007707C1" w:rsidDel="001B33AD">
          <w:rPr>
            <w:rFonts w:ascii="Calibri" w:hAnsi="Calibri" w:cs="Calibri"/>
            <w:i/>
            <w:iCs/>
            <w:sz w:val="24"/>
            <w:lang w:eastAsia="sk-SK"/>
            <w:rPrChange w:id="769" w:author="Gabriela" w:date="2023-05-17T22:06:00Z">
              <w:rPr>
                <w:i/>
                <w:iCs/>
                <w:sz w:val="18"/>
                <w:szCs w:val="18"/>
                <w:lang w:eastAsia="sk-SK"/>
              </w:rPr>
            </w:rPrChange>
          </w:rPr>
          <w:delText xml:space="preserve">se precizează cerința - text </w:delText>
        </w:r>
        <w:r w:rsidR="00193DF2" w:rsidRPr="007707C1" w:rsidDel="001B33AD">
          <w:rPr>
            <w:rFonts w:ascii="Calibri" w:hAnsi="Calibri" w:cs="Calibri"/>
            <w:i/>
            <w:iCs/>
            <w:sz w:val="24"/>
            <w:lang w:eastAsia="sk-SK"/>
            <w:rPrChange w:id="770" w:author="Gabriela" w:date="2023-05-17T22:06:00Z">
              <w:rPr>
                <w:i/>
                <w:iCs/>
                <w:sz w:val="18"/>
                <w:szCs w:val="18"/>
                <w:lang w:eastAsia="sk-SK"/>
              </w:rPr>
            </w:rPrChange>
          </w:rPr>
          <w:delText xml:space="preserve">static care poate </w:delText>
        </w:r>
        <w:r w:rsidRPr="007707C1" w:rsidDel="001B33AD">
          <w:rPr>
            <w:rFonts w:ascii="Calibri" w:hAnsi="Calibri" w:cs="Calibri"/>
            <w:i/>
            <w:iCs/>
            <w:sz w:val="24"/>
            <w:lang w:eastAsia="sk-SK"/>
            <w:rPrChange w:id="771" w:author="Gabriela" w:date="2023-05-17T22:06:00Z">
              <w:rPr>
                <w:i/>
                <w:iCs/>
                <w:sz w:val="18"/>
                <w:szCs w:val="18"/>
                <w:lang w:eastAsia="sk-SK"/>
              </w:rPr>
            </w:rPrChange>
          </w:rPr>
          <w:delText>introdus la definire apel</w:delText>
        </w:r>
        <w:r w:rsidRPr="007707C1" w:rsidDel="001B33AD">
          <w:rPr>
            <w:rFonts w:ascii="Calibri" w:hAnsi="Calibri" w:cs="Calibri"/>
            <w:i/>
            <w:iCs/>
            <w:sz w:val="24"/>
            <w:lang w:eastAsia="sk-SK"/>
            <w:rPrChange w:id="772" w:author="Gabriela" w:date="2023-05-17T22:06:00Z">
              <w:rPr>
                <w:i/>
                <w:iCs/>
                <w:sz w:val="24"/>
                <w:lang w:eastAsia="sk-SK"/>
              </w:rPr>
            </w:rPrChange>
          </w:rPr>
          <w:delText>]</w:delText>
        </w:r>
      </w:del>
    </w:p>
    <w:p w14:paraId="56D1347E" w14:textId="39E10379" w:rsidR="00ED03BA" w:rsidRPr="007707C1" w:rsidDel="001B33AD" w:rsidRDefault="00ED03BA" w:rsidP="00B662BC">
      <w:pPr>
        <w:pStyle w:val="bullet"/>
        <w:numPr>
          <w:ilvl w:val="0"/>
          <w:numId w:val="0"/>
        </w:numPr>
        <w:spacing w:before="0" w:after="0"/>
        <w:ind w:left="720" w:hanging="360"/>
        <w:rPr>
          <w:del w:id="773" w:author="Gabriela" w:date="2023-05-18T10:32:00Z"/>
          <w:rFonts w:ascii="Calibri" w:hAnsi="Calibri" w:cs="Calibri"/>
          <w:sz w:val="24"/>
          <w:rPrChange w:id="774" w:author="Gabriela" w:date="2023-05-17T22:06:00Z">
            <w:rPr>
              <w:del w:id="775" w:author="Gabriela" w:date="2023-05-18T10:32:00Z"/>
              <w:sz w:val="24"/>
            </w:rPr>
          </w:rPrChange>
        </w:rPr>
        <w:pPrChange w:id="776" w:author="Cristina" w:date="2023-05-29T10:33:00Z">
          <w:pPr>
            <w:pStyle w:val="bullet"/>
            <w:numPr>
              <w:numId w:val="0"/>
            </w:numPr>
            <w:tabs>
              <w:tab w:val="clear" w:pos="720"/>
            </w:tabs>
            <w:spacing w:before="0" w:after="0"/>
            <w:ind w:left="360" w:firstLine="0"/>
          </w:pPr>
        </w:pPrChange>
      </w:pPr>
      <w:del w:id="777" w:author="Gabriela" w:date="2023-05-18T10:32:00Z">
        <w:r w:rsidRPr="007707C1" w:rsidDel="001B33AD">
          <w:rPr>
            <w:rFonts w:ascii="Calibri" w:hAnsi="Calibri" w:cs="Calibri"/>
            <w:i/>
            <w:iCs/>
            <w:sz w:val="24"/>
            <w:lang w:eastAsia="sk-SK"/>
            <w:rPrChange w:id="778" w:author="Gabriela" w:date="2023-05-17T22:06:00Z">
              <w:rPr>
                <w:i/>
                <w:iCs/>
                <w:sz w:val="24"/>
                <w:lang w:eastAsia="sk-SK"/>
              </w:rPr>
            </w:rPrChange>
          </w:rPr>
          <w:delText>.......</w:delText>
        </w:r>
      </w:del>
    </w:p>
    <w:p w14:paraId="6AEBE5D4" w14:textId="1D7CED45" w:rsidR="00754587" w:rsidRDefault="00ED03BA" w:rsidP="00B662BC">
      <w:pPr>
        <w:pStyle w:val="bullet"/>
        <w:numPr>
          <w:ilvl w:val="0"/>
          <w:numId w:val="0"/>
        </w:numPr>
        <w:spacing w:before="0" w:after="0"/>
        <w:ind w:left="720" w:hanging="360"/>
        <w:rPr>
          <w:ins w:id="779" w:author="Gabriela" w:date="2023-05-17T23:08:00Z"/>
          <w:rFonts w:ascii="Calibri" w:hAnsi="Calibri" w:cs="Calibri"/>
          <w:i/>
          <w:iCs/>
          <w:sz w:val="24"/>
          <w:lang w:eastAsia="sk-SK"/>
        </w:rPr>
        <w:pPrChange w:id="780" w:author="Cristina" w:date="2023-05-29T10:33:00Z">
          <w:pPr>
            <w:pStyle w:val="bullet"/>
            <w:numPr>
              <w:numId w:val="0"/>
            </w:numPr>
            <w:tabs>
              <w:tab w:val="clear" w:pos="720"/>
            </w:tabs>
            <w:spacing w:before="0" w:after="0"/>
            <w:ind w:left="360" w:firstLine="0"/>
          </w:pPr>
        </w:pPrChange>
      </w:pPr>
      <w:del w:id="781" w:author="Gabriela" w:date="2023-05-18T10:32:00Z">
        <w:r w:rsidRPr="007707C1" w:rsidDel="001B33AD">
          <w:rPr>
            <w:rFonts w:ascii="Calibri" w:hAnsi="Calibri" w:cs="Calibri"/>
            <w:sz w:val="24"/>
            <w:rPrChange w:id="782" w:author="Gabriela" w:date="2023-05-17T22:06:00Z">
              <w:rPr/>
            </w:rPrChange>
          </w:rPr>
          <w:fldChar w:fldCharType="begin">
            <w:ffData>
              <w:name w:val=""/>
              <w:enabled/>
              <w:calcOnExit w:val="0"/>
              <w:checkBox>
                <w:sizeAuto/>
                <w:default w:val="0"/>
              </w:checkBox>
            </w:ffData>
          </w:fldChar>
        </w:r>
        <w:r w:rsidRPr="007707C1" w:rsidDel="001B33AD">
          <w:rPr>
            <w:rFonts w:ascii="Calibri" w:hAnsi="Calibri" w:cs="Calibri"/>
            <w:sz w:val="24"/>
            <w:rPrChange w:id="783" w:author="Gabriela" w:date="2023-05-17T22:06:00Z">
              <w:rPr/>
            </w:rPrChange>
          </w:rPr>
          <w:delInstrText xml:space="preserve"> FORMCHECKBOX </w:delInstrText>
        </w:r>
        <w:r w:rsidR="00A45100">
          <w:rPr>
            <w:rFonts w:ascii="Calibri" w:hAnsi="Calibri" w:cs="Calibri"/>
            <w:sz w:val="24"/>
          </w:rPr>
        </w:r>
        <w:r w:rsidR="00A45100">
          <w:rPr>
            <w:rFonts w:ascii="Calibri" w:hAnsi="Calibri" w:cs="Calibri"/>
            <w:sz w:val="24"/>
          </w:rPr>
          <w:fldChar w:fldCharType="separate"/>
        </w:r>
        <w:r w:rsidRPr="007707C1" w:rsidDel="001B33AD">
          <w:rPr>
            <w:rFonts w:ascii="Calibri" w:hAnsi="Calibri" w:cs="Calibri"/>
            <w:sz w:val="24"/>
            <w:rPrChange w:id="784" w:author="Gabriela" w:date="2023-05-17T22:06:00Z">
              <w:rPr/>
            </w:rPrChange>
          </w:rPr>
          <w:fldChar w:fldCharType="end"/>
        </w:r>
        <w:r w:rsidRPr="007707C1" w:rsidDel="001B33AD">
          <w:rPr>
            <w:rFonts w:ascii="Calibri" w:hAnsi="Calibri" w:cs="Calibri"/>
            <w:iCs/>
            <w:sz w:val="24"/>
            <w:lang w:eastAsia="sk-SK"/>
            <w:rPrChange w:id="785" w:author="Gabriela" w:date="2023-05-17T22:06:00Z">
              <w:rPr>
                <w:iCs/>
                <w:sz w:val="24"/>
                <w:lang w:eastAsia="sk-SK"/>
              </w:rPr>
            </w:rPrChange>
          </w:rPr>
          <w:delText xml:space="preserve"> Cerința </w:delText>
        </w:r>
        <w:r w:rsidRPr="007707C1" w:rsidDel="001B33AD">
          <w:rPr>
            <w:rFonts w:ascii="Calibri" w:hAnsi="Calibri" w:cs="Calibri"/>
            <w:i/>
            <w:iCs/>
            <w:sz w:val="24"/>
            <w:lang w:eastAsia="sk-SK"/>
            <w:rPrChange w:id="786" w:author="Gabriela" w:date="2023-05-17T22:06:00Z">
              <w:rPr>
                <w:i/>
                <w:iCs/>
                <w:sz w:val="24"/>
                <w:lang w:eastAsia="sk-SK"/>
              </w:rPr>
            </w:rPrChange>
          </w:rPr>
          <w:delText>n</w:delText>
        </w:r>
        <w:r w:rsidRPr="007707C1" w:rsidDel="001B33AD">
          <w:rPr>
            <w:rFonts w:ascii="Calibri" w:hAnsi="Calibri" w:cs="Calibri"/>
            <w:iCs/>
            <w:sz w:val="24"/>
            <w:lang w:eastAsia="sk-SK"/>
            <w:rPrChange w:id="787" w:author="Gabriela" w:date="2023-05-17T22:06:00Z">
              <w:rPr>
                <w:iCs/>
                <w:sz w:val="24"/>
                <w:lang w:eastAsia="sk-SK"/>
              </w:rPr>
            </w:rPrChange>
          </w:rPr>
          <w:delText>.</w:delText>
        </w:r>
        <w:r w:rsidRPr="007707C1" w:rsidDel="001B33AD">
          <w:rPr>
            <w:rFonts w:ascii="Calibri" w:hAnsi="Calibri" w:cs="Calibri"/>
            <w:i/>
            <w:iCs/>
            <w:sz w:val="24"/>
            <w:lang w:eastAsia="sk-SK"/>
            <w:rPrChange w:id="788" w:author="Gabriela" w:date="2023-05-17T22:06:00Z">
              <w:rPr>
                <w:i/>
                <w:iCs/>
                <w:sz w:val="24"/>
                <w:lang w:eastAsia="sk-SK"/>
              </w:rPr>
            </w:rPrChange>
          </w:rPr>
          <w:delText xml:space="preserve"> [</w:delText>
        </w:r>
        <w:r w:rsidRPr="007707C1" w:rsidDel="001B33AD">
          <w:rPr>
            <w:rFonts w:ascii="Calibri" w:hAnsi="Calibri" w:cs="Calibri"/>
            <w:i/>
            <w:iCs/>
            <w:sz w:val="24"/>
            <w:lang w:eastAsia="sk-SK"/>
            <w:rPrChange w:id="789" w:author="Gabriela" w:date="2023-05-17T22:06:00Z">
              <w:rPr>
                <w:i/>
                <w:iCs/>
                <w:sz w:val="18"/>
                <w:szCs w:val="18"/>
                <w:lang w:eastAsia="sk-SK"/>
              </w:rPr>
            </w:rPrChange>
          </w:rPr>
          <w:delText xml:space="preserve">se precizează cerința - text </w:delText>
        </w:r>
        <w:r w:rsidR="00193DF2" w:rsidRPr="007707C1" w:rsidDel="001B33AD">
          <w:rPr>
            <w:rFonts w:ascii="Calibri" w:hAnsi="Calibri" w:cs="Calibri"/>
            <w:i/>
            <w:iCs/>
            <w:sz w:val="24"/>
            <w:lang w:eastAsia="sk-SK"/>
            <w:rPrChange w:id="790" w:author="Gabriela" w:date="2023-05-17T22:06:00Z">
              <w:rPr>
                <w:i/>
                <w:iCs/>
                <w:sz w:val="18"/>
                <w:szCs w:val="18"/>
                <w:lang w:eastAsia="sk-SK"/>
              </w:rPr>
            </w:rPrChange>
          </w:rPr>
          <w:delText xml:space="preserve">static care poate </w:delText>
        </w:r>
        <w:r w:rsidRPr="007707C1" w:rsidDel="001B33AD">
          <w:rPr>
            <w:rFonts w:ascii="Calibri" w:hAnsi="Calibri" w:cs="Calibri"/>
            <w:i/>
            <w:iCs/>
            <w:sz w:val="24"/>
            <w:lang w:eastAsia="sk-SK"/>
            <w:rPrChange w:id="791" w:author="Gabriela" w:date="2023-05-17T22:06:00Z">
              <w:rPr>
                <w:i/>
                <w:iCs/>
                <w:sz w:val="18"/>
                <w:szCs w:val="18"/>
                <w:lang w:eastAsia="sk-SK"/>
              </w:rPr>
            </w:rPrChange>
          </w:rPr>
          <w:delText>introdus la definire apel</w:delText>
        </w:r>
        <w:r w:rsidRPr="007707C1" w:rsidDel="001B33AD">
          <w:rPr>
            <w:rFonts w:ascii="Calibri" w:hAnsi="Calibri" w:cs="Calibri"/>
            <w:i/>
            <w:iCs/>
            <w:sz w:val="24"/>
            <w:lang w:eastAsia="sk-SK"/>
            <w:rPrChange w:id="792" w:author="Gabriela" w:date="2023-05-17T22:06:00Z">
              <w:rPr>
                <w:i/>
                <w:iCs/>
                <w:sz w:val="24"/>
                <w:lang w:eastAsia="sk-SK"/>
              </w:rPr>
            </w:rPrChange>
          </w:rPr>
          <w:delText>]</w:delText>
        </w:r>
      </w:del>
    </w:p>
    <w:p w14:paraId="06CA21B7" w14:textId="137C1338" w:rsidR="00B662BC" w:rsidRPr="00754587" w:rsidRDefault="00754587" w:rsidP="00B662BC">
      <w:pPr>
        <w:pStyle w:val="bullet"/>
        <w:numPr>
          <w:ilvl w:val="0"/>
          <w:numId w:val="0"/>
        </w:numPr>
        <w:spacing w:after="0"/>
        <w:ind w:left="360"/>
        <w:rPr>
          <w:ins w:id="793" w:author="Gabriela" w:date="2023-05-17T23:08:00Z"/>
          <w:rFonts w:ascii="Calibri" w:hAnsi="Calibri" w:cs="Calibri"/>
          <w:sz w:val="24"/>
          <w:lang w:eastAsia="sk-SK"/>
          <w:rPrChange w:id="794" w:author="Gabriela" w:date="2023-05-17T23:08:00Z">
            <w:rPr>
              <w:ins w:id="795" w:author="Gabriela" w:date="2023-05-17T23:08:00Z"/>
              <w:rFonts w:ascii="Calibri" w:hAnsi="Calibri" w:cs="Calibri"/>
              <w:i/>
              <w:iCs/>
              <w:sz w:val="24"/>
              <w:lang w:eastAsia="sk-SK"/>
            </w:rPr>
          </w:rPrChange>
        </w:rPr>
        <w:pPrChange w:id="796" w:author="Cristina" w:date="2023-05-29T10:33:00Z">
          <w:pPr>
            <w:pStyle w:val="bullet"/>
            <w:spacing w:after="0"/>
            <w:ind w:left="360"/>
          </w:pPr>
        </w:pPrChange>
      </w:pPr>
      <w:commentRangeStart w:id="797"/>
      <w:ins w:id="798" w:author="Gabriela" w:date="2023-05-17T23:08:00Z">
        <w:r w:rsidRPr="00326183">
          <w:rPr>
            <w:rFonts w:ascii="Calibri" w:hAnsi="Calibri" w:cs="Calibri"/>
            <w:b/>
            <w:bCs/>
            <w:sz w:val="24"/>
            <w:lang w:eastAsia="sk-SK"/>
            <w:rPrChange w:id="799" w:author="Gabriela" w:date="2023-05-18T10:35:00Z">
              <w:rPr>
                <w:rFonts w:ascii="Calibri" w:hAnsi="Calibri" w:cs="Calibri"/>
                <w:i/>
                <w:iCs/>
                <w:sz w:val="24"/>
                <w:lang w:eastAsia="sk-SK"/>
              </w:rPr>
            </w:rPrChange>
          </w:rPr>
          <w:t>Reprezentantul</w:t>
        </w:r>
      </w:ins>
      <w:ins w:id="800" w:author="Gabriela" w:date="2023-05-18T10:35:00Z">
        <w:r w:rsidR="00326183">
          <w:rPr>
            <w:rFonts w:ascii="Calibri" w:hAnsi="Calibri" w:cs="Calibri"/>
            <w:b/>
            <w:bCs/>
            <w:sz w:val="24"/>
            <w:lang w:eastAsia="sk-SK"/>
          </w:rPr>
          <w:t xml:space="preserve"> </w:t>
        </w:r>
      </w:ins>
      <w:ins w:id="801" w:author="Gabriela" w:date="2023-05-18T10:36:00Z">
        <w:r w:rsidR="00326183" w:rsidRPr="00A250B3">
          <w:rPr>
            <w:rFonts w:ascii="Calibri" w:hAnsi="Calibri" w:cs="Calibri"/>
            <w:b/>
            <w:bCs/>
            <w:sz w:val="24"/>
            <w:lang w:eastAsia="sk-SK"/>
            <w:rPrChange w:id="802" w:author="Cristina" w:date="2023-05-29T10:33:00Z">
              <w:rPr>
                <w:rFonts w:ascii="Calibri" w:hAnsi="Calibri" w:cs="Calibri"/>
                <w:b/>
                <w:bCs/>
                <w:sz w:val="24"/>
                <w:lang w:eastAsia="sk-SK"/>
              </w:rPr>
            </w:rPrChange>
          </w:rPr>
          <w:t xml:space="preserve">legal </w:t>
        </w:r>
      </w:ins>
      <w:ins w:id="803" w:author="Gabriela" w:date="2023-05-18T10:35:00Z">
        <w:r w:rsidR="00326183" w:rsidRPr="00A250B3">
          <w:rPr>
            <w:rFonts w:ascii="Calibri" w:hAnsi="Calibri" w:cs="Calibri"/>
            <w:b/>
            <w:bCs/>
            <w:sz w:val="24"/>
            <w:lang w:eastAsia="sk-SK"/>
            <w:rPrChange w:id="804" w:author="Cristina" w:date="2023-05-29T10:33:00Z">
              <w:rPr>
                <w:rFonts w:ascii="Calibri" w:hAnsi="Calibri" w:cs="Calibri"/>
                <w:b/>
                <w:bCs/>
                <w:sz w:val="24"/>
                <w:lang w:eastAsia="sk-SK"/>
              </w:rPr>
            </w:rPrChange>
          </w:rPr>
          <w:t>(</w:t>
        </w:r>
      </w:ins>
      <w:ins w:id="805" w:author="Gabriela" w:date="2023-05-18T10:36:00Z">
        <w:r w:rsidR="00326183" w:rsidRPr="00A250B3">
          <w:rPr>
            <w:rFonts w:ascii="Calibri" w:hAnsi="Calibri" w:cs="Calibri"/>
            <w:b/>
            <w:bCs/>
            <w:sz w:val="24"/>
            <w:lang w:eastAsia="sk-SK"/>
            <w:rPrChange w:id="806" w:author="Cristina" w:date="2023-05-29T10:33:00Z">
              <w:rPr>
                <w:rFonts w:ascii="Calibri" w:hAnsi="Calibri" w:cs="Calibri"/>
                <w:b/>
                <w:bCs/>
                <w:sz w:val="24"/>
                <w:lang w:eastAsia="sk-SK"/>
              </w:rPr>
            </w:rPrChange>
          </w:rPr>
          <w:t>..........)</w:t>
        </w:r>
      </w:ins>
      <w:ins w:id="807" w:author="Gabriela" w:date="2023-05-17T23:08:00Z">
        <w:r w:rsidRPr="00A250B3">
          <w:rPr>
            <w:rFonts w:ascii="Calibri" w:hAnsi="Calibri" w:cs="Calibri"/>
            <w:b/>
            <w:bCs/>
            <w:sz w:val="24"/>
            <w:lang w:eastAsia="sk-SK"/>
            <w:rPrChange w:id="808" w:author="Cristina" w:date="2023-05-29T10:33:00Z">
              <w:rPr>
                <w:rFonts w:ascii="Calibri" w:hAnsi="Calibri" w:cs="Calibri"/>
                <w:i/>
                <w:iCs/>
                <w:sz w:val="24"/>
                <w:lang w:eastAsia="sk-SK"/>
              </w:rPr>
            </w:rPrChange>
          </w:rPr>
          <w:t xml:space="preserve">  </w:t>
        </w:r>
      </w:ins>
      <w:commentRangeEnd w:id="797"/>
      <w:ins w:id="809" w:author="Gabriela" w:date="2023-05-18T10:36:00Z">
        <w:r w:rsidR="00326183" w:rsidRPr="00A250B3">
          <w:rPr>
            <w:rStyle w:val="CommentReference"/>
            <w:rFonts w:asciiTheme="minorHAnsi" w:eastAsiaTheme="minorHAnsi" w:hAnsiTheme="minorHAnsi" w:cstheme="minorBidi"/>
            <w:rPrChange w:id="810" w:author="Cristina" w:date="2023-05-29T10:33:00Z">
              <w:rPr>
                <w:rStyle w:val="CommentReference"/>
                <w:rFonts w:asciiTheme="minorHAnsi" w:eastAsiaTheme="minorHAnsi" w:hAnsiTheme="minorHAnsi" w:cstheme="minorBidi"/>
              </w:rPr>
            </w:rPrChange>
          </w:rPr>
          <w:commentReference w:id="797"/>
        </w:r>
      </w:ins>
      <w:ins w:id="811" w:author="Gabriela" w:date="2023-05-17T23:08:00Z">
        <w:r w:rsidRPr="00326183">
          <w:rPr>
            <w:rFonts w:ascii="Calibri" w:hAnsi="Calibri" w:cs="Calibri"/>
            <w:b/>
            <w:bCs/>
            <w:sz w:val="24"/>
            <w:lang w:eastAsia="sk-SK"/>
            <w:rPrChange w:id="812" w:author="Gabriela" w:date="2023-05-18T10:35:00Z">
              <w:rPr>
                <w:rFonts w:ascii="Calibri" w:hAnsi="Calibri" w:cs="Calibri"/>
                <w:i/>
                <w:iCs/>
                <w:sz w:val="24"/>
                <w:lang w:eastAsia="sk-SK"/>
              </w:rPr>
            </w:rPrChange>
          </w:rPr>
          <w:t>nu se află în niciuna din situațiile de excludere prevăzute de legislația aplicabilă, respectiv  Ghidul Solicitantului</w:t>
        </w:r>
        <w:r w:rsidRPr="00754587">
          <w:rPr>
            <w:rFonts w:ascii="Calibri" w:hAnsi="Calibri" w:cs="Calibri"/>
            <w:sz w:val="24"/>
            <w:lang w:eastAsia="sk-SK"/>
            <w:rPrChange w:id="813" w:author="Gabriela" w:date="2023-05-17T23:08:00Z">
              <w:rPr>
                <w:rFonts w:ascii="Calibri" w:hAnsi="Calibri" w:cs="Calibri"/>
                <w:i/>
                <w:iCs/>
                <w:sz w:val="24"/>
                <w:lang w:eastAsia="sk-SK"/>
              </w:rPr>
            </w:rPrChange>
          </w:rPr>
          <w:t>:</w:t>
        </w:r>
      </w:ins>
    </w:p>
    <w:p w14:paraId="453FBA99" w14:textId="0CA88320" w:rsidR="00754587" w:rsidRPr="00754587" w:rsidRDefault="00754587">
      <w:pPr>
        <w:pStyle w:val="bullet"/>
        <w:numPr>
          <w:ilvl w:val="0"/>
          <w:numId w:val="0"/>
        </w:numPr>
        <w:spacing w:before="0" w:after="0"/>
        <w:ind w:left="357"/>
        <w:rPr>
          <w:ins w:id="814" w:author="Gabriela" w:date="2023-05-17T23:08:00Z"/>
          <w:rFonts w:ascii="Calibri" w:hAnsi="Calibri" w:cs="Calibri"/>
          <w:sz w:val="24"/>
          <w:lang w:eastAsia="sk-SK"/>
          <w:rPrChange w:id="815" w:author="Gabriela" w:date="2023-05-17T23:09:00Z">
            <w:rPr>
              <w:ins w:id="816" w:author="Gabriela" w:date="2023-05-17T23:08:00Z"/>
              <w:rFonts w:ascii="Calibri" w:hAnsi="Calibri" w:cs="Calibri"/>
              <w:i/>
              <w:iCs/>
              <w:sz w:val="24"/>
              <w:lang w:eastAsia="sk-SK"/>
            </w:rPr>
          </w:rPrChange>
        </w:rPr>
        <w:pPrChange w:id="817" w:author="Gabriela" w:date="2023-05-17T23:09:00Z">
          <w:pPr>
            <w:pStyle w:val="bullet"/>
            <w:spacing w:after="0"/>
            <w:ind w:left="360"/>
          </w:pPr>
        </w:pPrChange>
      </w:pPr>
      <w:ins w:id="818" w:author="Gabriela" w:date="2023-05-17T23:10: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iCs/>
            <w:sz w:val="24"/>
            <w:lang w:eastAsia="sk-SK"/>
          </w:rPr>
          <w:t xml:space="preserve"> </w:t>
        </w:r>
      </w:ins>
      <w:ins w:id="819" w:author="Gabriela" w:date="2023-05-17T23:08:00Z">
        <w:r w:rsidRPr="00754587">
          <w:rPr>
            <w:rFonts w:ascii="Calibri" w:hAnsi="Calibri" w:cs="Calibri"/>
            <w:sz w:val="24"/>
            <w:lang w:eastAsia="sk-SK"/>
            <w:rPrChange w:id="820" w:author="Gabriela" w:date="2023-05-17T23:09:00Z">
              <w:rPr>
                <w:rFonts w:ascii="Calibri" w:hAnsi="Calibri" w:cs="Calibri"/>
                <w:i/>
                <w:iCs/>
                <w:sz w:val="24"/>
                <w:lang w:eastAsia="sk-SK"/>
              </w:rPr>
            </w:rPrChange>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ins>
    </w:p>
    <w:p w14:paraId="38E65193" w14:textId="137DDD73" w:rsidR="00754587" w:rsidRPr="00754587" w:rsidRDefault="00754587">
      <w:pPr>
        <w:pStyle w:val="bullet"/>
        <w:numPr>
          <w:ilvl w:val="0"/>
          <w:numId w:val="0"/>
        </w:numPr>
        <w:spacing w:before="0" w:after="0"/>
        <w:ind w:left="357"/>
        <w:rPr>
          <w:ins w:id="821" w:author="Gabriela" w:date="2023-05-17T23:08:00Z"/>
          <w:rFonts w:ascii="Calibri" w:hAnsi="Calibri" w:cs="Calibri"/>
          <w:sz w:val="24"/>
          <w:lang w:eastAsia="sk-SK"/>
          <w:rPrChange w:id="822" w:author="Gabriela" w:date="2023-05-17T23:09:00Z">
            <w:rPr>
              <w:ins w:id="823" w:author="Gabriela" w:date="2023-05-17T23:08:00Z"/>
              <w:rFonts w:ascii="Calibri" w:hAnsi="Calibri" w:cs="Calibri"/>
              <w:i/>
              <w:iCs/>
              <w:sz w:val="24"/>
              <w:lang w:eastAsia="sk-SK"/>
            </w:rPr>
          </w:rPrChange>
        </w:rPr>
        <w:pPrChange w:id="824" w:author="Gabriela" w:date="2023-05-17T23:09:00Z">
          <w:pPr>
            <w:pStyle w:val="bullet"/>
            <w:spacing w:after="0"/>
            <w:ind w:left="360"/>
          </w:pPr>
        </w:pPrChange>
      </w:pPr>
      <w:ins w:id="825" w:author="Gabriela" w:date="2023-05-17T23:10: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ins>
      <w:ins w:id="826" w:author="Gabriela" w:date="2023-05-17T23:11:00Z">
        <w:r>
          <w:rPr>
            <w:rFonts w:ascii="Calibri" w:hAnsi="Calibri" w:cs="Calibri"/>
            <w:sz w:val="24"/>
          </w:rPr>
          <w:t xml:space="preserve"> </w:t>
        </w:r>
      </w:ins>
      <w:ins w:id="827" w:author="Gabriela" w:date="2023-05-17T23:08:00Z">
        <w:r w:rsidRPr="00754587">
          <w:rPr>
            <w:rFonts w:ascii="Calibri" w:hAnsi="Calibri" w:cs="Calibri"/>
            <w:sz w:val="24"/>
            <w:lang w:eastAsia="sk-SK"/>
            <w:rPrChange w:id="828" w:author="Gabriela" w:date="2023-05-17T23:09:00Z">
              <w:rPr>
                <w:rFonts w:ascii="Calibri" w:hAnsi="Calibri" w:cs="Calibri"/>
                <w:i/>
                <w:iCs/>
                <w:sz w:val="24"/>
                <w:lang w:eastAsia="sk-SK"/>
              </w:rPr>
            </w:rPrChange>
          </w:rPr>
          <w:t>s</w:t>
        </w:r>
      </w:ins>
      <w:ins w:id="829" w:author="Gabriela" w:date="2023-05-17T23:13:00Z">
        <w:r>
          <w:rPr>
            <w:rFonts w:ascii="Calibri" w:hAnsi="Calibri" w:cs="Calibri"/>
            <w:sz w:val="24"/>
            <w:lang w:eastAsia="sk-SK"/>
          </w:rPr>
          <w:t>ă</w:t>
        </w:r>
      </w:ins>
      <w:ins w:id="830" w:author="Gabriela" w:date="2023-05-17T23:08:00Z">
        <w:r w:rsidRPr="00754587">
          <w:rPr>
            <w:rFonts w:ascii="Calibri" w:hAnsi="Calibri" w:cs="Calibri"/>
            <w:sz w:val="24"/>
            <w:lang w:eastAsia="sk-SK"/>
            <w:rPrChange w:id="831" w:author="Gabriela" w:date="2023-05-17T23:09:00Z">
              <w:rPr>
                <w:rFonts w:ascii="Calibri" w:hAnsi="Calibri" w:cs="Calibri"/>
                <w:i/>
                <w:iCs/>
                <w:sz w:val="24"/>
                <w:lang w:eastAsia="sk-SK"/>
              </w:rPr>
            </w:rPrChange>
          </w:rPr>
          <w:t xml:space="preserve"> se afle în situația de a induce grav în eroare Autoritatea de Management, sau comisiile de evaluare şi selecţie, prin furnizarea de informaţii incorecte  în cadrul prezentului apel de proiecte sau a altor apeluri de proiecte derulate în cadrul </w:t>
        </w:r>
        <w:del w:id="832" w:author="Cristina" w:date="2023-05-19T13:46:00Z">
          <w:r w:rsidRPr="002A75E2" w:rsidDel="002A75E2">
            <w:rPr>
              <w:rFonts w:ascii="Calibri" w:hAnsi="Calibri" w:cs="Calibri"/>
              <w:sz w:val="24"/>
              <w:lang w:eastAsia="sk-SK"/>
              <w:rPrChange w:id="833" w:author="Cristina" w:date="2023-05-19T13:46:00Z">
                <w:rPr>
                  <w:rFonts w:ascii="Calibri" w:hAnsi="Calibri" w:cs="Calibri"/>
                  <w:i/>
                  <w:iCs/>
                  <w:sz w:val="24"/>
                  <w:lang w:eastAsia="sk-SK"/>
                </w:rPr>
              </w:rPrChange>
            </w:rPr>
            <w:delText>PR</w:delText>
          </w:r>
        </w:del>
      </w:ins>
      <w:ins w:id="834" w:author="Gabriela" w:date="2023-05-18T10:36:00Z">
        <w:del w:id="835" w:author="Cristina" w:date="2023-05-19T13:46:00Z">
          <w:r w:rsidR="00326183" w:rsidRPr="002A75E2" w:rsidDel="002A75E2">
            <w:rPr>
              <w:rFonts w:ascii="Calibri" w:hAnsi="Calibri" w:cs="Calibri"/>
              <w:sz w:val="24"/>
              <w:lang w:eastAsia="sk-SK"/>
            </w:rPr>
            <w:delText xml:space="preserve"> SE</w:delText>
          </w:r>
        </w:del>
      </w:ins>
      <w:ins w:id="836" w:author="Cristina" w:date="2023-05-19T13:46:00Z">
        <w:r w:rsidR="002A75E2" w:rsidRPr="002A75E2">
          <w:rPr>
            <w:rFonts w:ascii="Calibri" w:hAnsi="Calibri" w:cs="Calibri"/>
            <w:sz w:val="24"/>
            <w:lang w:eastAsia="sk-SK"/>
            <w:rPrChange w:id="837" w:author="Cristina" w:date="2023-05-19T13:46:00Z">
              <w:rPr>
                <w:rFonts w:ascii="Calibri" w:hAnsi="Calibri" w:cs="Calibri"/>
                <w:color w:val="FF0000"/>
                <w:sz w:val="24"/>
                <w:lang w:eastAsia="sk-SK"/>
              </w:rPr>
            </w:rPrChange>
          </w:rPr>
          <w:t>Programului Regional Sud-Est</w:t>
        </w:r>
      </w:ins>
    </w:p>
    <w:p w14:paraId="76D43B6E" w14:textId="351C9BD5" w:rsidR="00754587" w:rsidRPr="00754587" w:rsidRDefault="00754587">
      <w:pPr>
        <w:pStyle w:val="bullet"/>
        <w:numPr>
          <w:ilvl w:val="0"/>
          <w:numId w:val="0"/>
        </w:numPr>
        <w:spacing w:before="0" w:after="0"/>
        <w:ind w:left="357"/>
        <w:rPr>
          <w:ins w:id="838" w:author="Gabriela" w:date="2023-05-17T23:08:00Z"/>
          <w:rFonts w:ascii="Calibri" w:hAnsi="Calibri" w:cs="Calibri"/>
          <w:sz w:val="24"/>
          <w:lang w:eastAsia="sk-SK"/>
          <w:rPrChange w:id="839" w:author="Gabriela" w:date="2023-05-17T23:09:00Z">
            <w:rPr>
              <w:ins w:id="840" w:author="Gabriela" w:date="2023-05-17T23:08:00Z"/>
              <w:rFonts w:ascii="Calibri" w:hAnsi="Calibri" w:cs="Calibri"/>
              <w:i/>
              <w:iCs/>
              <w:sz w:val="24"/>
              <w:lang w:eastAsia="sk-SK"/>
            </w:rPr>
          </w:rPrChange>
        </w:rPr>
        <w:pPrChange w:id="841" w:author="Gabriela" w:date="2023-05-17T23:09:00Z">
          <w:pPr>
            <w:pStyle w:val="bullet"/>
            <w:spacing w:after="0"/>
            <w:ind w:left="360"/>
          </w:pPr>
        </w:pPrChange>
      </w:pPr>
      <w:ins w:id="842" w:author="Gabriela" w:date="2023-05-17T23:12:00Z">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ins>
      <w:ins w:id="843" w:author="Gabriela" w:date="2023-05-17T23:09:00Z">
        <w:r w:rsidRPr="00754587">
          <w:rPr>
            <w:rFonts w:ascii="Calibri" w:hAnsi="Calibri" w:cs="Calibri"/>
            <w:sz w:val="24"/>
            <w:lang w:eastAsia="sk-SK"/>
            <w:rPrChange w:id="844" w:author="Gabriela" w:date="2023-05-17T23:09:00Z">
              <w:rPr>
                <w:rFonts w:ascii="Calibri" w:hAnsi="Calibri" w:cs="Calibri"/>
                <w:i/>
                <w:iCs/>
                <w:sz w:val="24"/>
                <w:lang w:eastAsia="sk-SK"/>
              </w:rPr>
            </w:rPrChange>
          </w:rPr>
          <w:t>s</w:t>
        </w:r>
      </w:ins>
      <w:ins w:id="845" w:author="Gabriela" w:date="2023-05-17T23:08:00Z">
        <w:r w:rsidRPr="00754587">
          <w:rPr>
            <w:rFonts w:ascii="Calibri" w:hAnsi="Calibri" w:cs="Calibri"/>
            <w:sz w:val="24"/>
            <w:lang w:eastAsia="sk-SK"/>
            <w:rPrChange w:id="846" w:author="Gabriela" w:date="2023-05-17T23:09:00Z">
              <w:rPr>
                <w:rFonts w:ascii="Calibri" w:hAnsi="Calibri" w:cs="Calibri"/>
                <w:i/>
                <w:iCs/>
                <w:sz w:val="24"/>
                <w:lang w:eastAsia="sk-SK"/>
              </w:rPr>
            </w:rPrChange>
          </w:rPr>
          <w:t xml:space="preserve">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ins>
      <w:ins w:id="847" w:author="Cristina" w:date="2023-05-19T13:46:00Z">
        <w:r w:rsidR="002A75E2" w:rsidRPr="002A75E2">
          <w:rPr>
            <w:rFonts w:ascii="Calibri" w:hAnsi="Calibri" w:cs="Calibri"/>
            <w:sz w:val="24"/>
            <w:lang w:eastAsia="sk-SK"/>
          </w:rPr>
          <w:t>Programului Regional Sud-Est</w:t>
        </w:r>
      </w:ins>
      <w:ins w:id="848" w:author="Gabriela" w:date="2023-05-17T23:08:00Z">
        <w:del w:id="849" w:author="Cristina" w:date="2023-05-19T13:46:00Z">
          <w:r w:rsidRPr="00326183" w:rsidDel="002A75E2">
            <w:rPr>
              <w:rFonts w:ascii="Calibri" w:hAnsi="Calibri" w:cs="Calibri"/>
              <w:color w:val="FF0000"/>
              <w:sz w:val="24"/>
              <w:lang w:eastAsia="sk-SK"/>
              <w:rPrChange w:id="850" w:author="Gabriela" w:date="2023-05-18T10:38:00Z">
                <w:rPr>
                  <w:rFonts w:ascii="Calibri" w:hAnsi="Calibri" w:cs="Calibri"/>
                  <w:i/>
                  <w:iCs/>
                  <w:sz w:val="24"/>
                  <w:lang w:eastAsia="sk-SK"/>
                </w:rPr>
              </w:rPrChange>
            </w:rPr>
            <w:delText>PR</w:delText>
          </w:r>
        </w:del>
      </w:ins>
      <w:ins w:id="851" w:author="Gabriela" w:date="2023-05-18T10:38:00Z">
        <w:del w:id="852" w:author="Cristina" w:date="2023-05-19T13:46:00Z">
          <w:r w:rsidR="00326183" w:rsidRPr="00326183" w:rsidDel="002A75E2">
            <w:rPr>
              <w:rFonts w:ascii="Calibri" w:hAnsi="Calibri" w:cs="Calibri"/>
              <w:color w:val="FF0000"/>
              <w:sz w:val="24"/>
              <w:lang w:eastAsia="sk-SK"/>
              <w:rPrChange w:id="853" w:author="Gabriela" w:date="2023-05-18T10:38:00Z">
                <w:rPr>
                  <w:rFonts w:ascii="Calibri" w:hAnsi="Calibri" w:cs="Calibri"/>
                  <w:sz w:val="24"/>
                  <w:lang w:eastAsia="sk-SK"/>
                </w:rPr>
              </w:rPrChange>
            </w:rPr>
            <w:delText xml:space="preserve"> SE</w:delText>
          </w:r>
        </w:del>
      </w:ins>
    </w:p>
    <w:p w14:paraId="3ACBB082" w14:textId="479144F9" w:rsidR="00754587" w:rsidRPr="007707C1" w:rsidRDefault="00754587">
      <w:pPr>
        <w:pStyle w:val="bullet"/>
        <w:numPr>
          <w:ilvl w:val="0"/>
          <w:numId w:val="0"/>
        </w:numPr>
        <w:spacing w:before="0" w:after="0"/>
        <w:ind w:left="357"/>
        <w:rPr>
          <w:rFonts w:ascii="Calibri" w:hAnsi="Calibri" w:cs="Calibri"/>
          <w:i/>
          <w:iCs/>
          <w:sz w:val="24"/>
          <w:lang w:eastAsia="sk-SK"/>
          <w:rPrChange w:id="854" w:author="Gabriela" w:date="2023-05-17T22:06:00Z">
            <w:rPr>
              <w:i/>
              <w:iCs/>
              <w:sz w:val="24"/>
              <w:lang w:eastAsia="sk-SK"/>
            </w:rPr>
          </w:rPrChange>
        </w:rPr>
        <w:pPrChange w:id="855" w:author="Gabriela" w:date="2023-05-17T23:09:00Z">
          <w:pPr>
            <w:pStyle w:val="bullet"/>
            <w:numPr>
              <w:numId w:val="0"/>
            </w:numPr>
            <w:tabs>
              <w:tab w:val="clear" w:pos="720"/>
            </w:tabs>
            <w:spacing w:before="0" w:after="0"/>
            <w:ind w:left="360" w:firstLine="0"/>
          </w:pPr>
        </w:pPrChange>
      </w:pPr>
      <w:ins w:id="856" w:author="Gabriela" w:date="2023-05-17T23:12:00Z">
        <w:r w:rsidRPr="00ED1066">
          <w:rPr>
            <w:rFonts w:ascii="Calibri" w:hAnsi="Calibri" w:cs="Calibri"/>
            <w:sz w:val="24"/>
          </w:rPr>
          <w:lastRenderedPageBreak/>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A45100">
          <w:rPr>
            <w:rFonts w:ascii="Calibri" w:hAnsi="Calibri" w:cs="Calibri"/>
            <w:sz w:val="24"/>
          </w:rPr>
        </w:r>
        <w:r w:rsidR="00A451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ins>
      <w:ins w:id="857" w:author="Gabriela" w:date="2023-05-17T23:08:00Z">
        <w:r w:rsidRPr="00754587">
          <w:rPr>
            <w:rFonts w:ascii="Calibri" w:hAnsi="Calibri" w:cs="Calibri"/>
            <w:sz w:val="24"/>
            <w:lang w:eastAsia="sk-SK"/>
            <w:rPrChange w:id="858" w:author="Gabriela" w:date="2023-05-17T23:09:00Z">
              <w:rPr>
                <w:rFonts w:ascii="Calibri" w:hAnsi="Calibri" w:cs="Calibri"/>
                <w:i/>
                <w:iCs/>
                <w:sz w:val="24"/>
                <w:lang w:eastAsia="sk-SK"/>
              </w:rPr>
            </w:rPrChange>
          </w:rPr>
          <w:t>să fi suferit condamnări definitive în cauze referitoare la obţinerea şi utilizarea fondurilor europene şi/sau a fondurilor publice naţionale aferente acestora</w:t>
        </w:r>
        <w:r w:rsidRPr="00754587">
          <w:rPr>
            <w:rFonts w:ascii="Calibri" w:hAnsi="Calibri" w:cs="Calibri"/>
            <w:i/>
            <w:iCs/>
            <w:sz w:val="24"/>
            <w:lang w:eastAsia="sk-SK"/>
          </w:rPr>
          <w:t>.</w:t>
        </w:r>
      </w:ins>
    </w:p>
    <w:p w14:paraId="225F0240" w14:textId="77777777" w:rsidR="00ED03BA" w:rsidRPr="007707C1" w:rsidRDefault="00ED03BA" w:rsidP="00062D81">
      <w:pPr>
        <w:pStyle w:val="bullet"/>
        <w:numPr>
          <w:ilvl w:val="0"/>
          <w:numId w:val="0"/>
        </w:numPr>
        <w:spacing w:before="0" w:after="0"/>
        <w:ind w:left="360"/>
        <w:rPr>
          <w:rFonts w:ascii="Calibri" w:hAnsi="Calibri" w:cs="Calibri"/>
          <w:color w:val="00B050"/>
          <w:sz w:val="24"/>
          <w:rPrChange w:id="859" w:author="Gabriela" w:date="2023-05-17T22:06:00Z">
            <w:rPr>
              <w:color w:val="00B050"/>
              <w:sz w:val="24"/>
            </w:rPr>
          </w:rPrChange>
        </w:rPr>
      </w:pPr>
    </w:p>
    <w:p w14:paraId="2DD855B9" w14:textId="77777777" w:rsidR="00773667" w:rsidRPr="00773667" w:rsidRDefault="002F6292">
      <w:pPr>
        <w:pStyle w:val="ListParagraph"/>
        <w:numPr>
          <w:ilvl w:val="0"/>
          <w:numId w:val="3"/>
        </w:numPr>
        <w:spacing w:after="0" w:line="240" w:lineRule="auto"/>
        <w:jc w:val="both"/>
        <w:rPr>
          <w:ins w:id="860" w:author="Gabriela" w:date="2023-05-18T10:45:00Z"/>
          <w:rFonts w:ascii="Calibri" w:hAnsi="Calibri" w:cs="Calibri"/>
          <w:b/>
          <w:bCs/>
          <w:iCs/>
          <w:sz w:val="24"/>
          <w:szCs w:val="24"/>
          <w:rPrChange w:id="861" w:author="Gabriela" w:date="2023-05-18T10:45:00Z">
            <w:rPr>
              <w:ins w:id="862" w:author="Gabriela" w:date="2023-05-18T10:45:00Z"/>
              <w:rFonts w:ascii="Calibri" w:hAnsi="Calibri" w:cs="Calibri"/>
              <w:i/>
              <w:iCs/>
              <w:sz w:val="24"/>
              <w:szCs w:val="24"/>
            </w:rPr>
          </w:rPrChange>
        </w:rPr>
      </w:pPr>
      <w:r w:rsidRPr="007707C1">
        <w:rPr>
          <w:rFonts w:ascii="Calibri" w:hAnsi="Calibri" w:cs="Calibri"/>
          <w:b/>
          <w:bCs/>
          <w:iCs/>
          <w:sz w:val="24"/>
          <w:szCs w:val="24"/>
          <w:rPrChange w:id="863" w:author="Gabriela" w:date="2023-05-17T22:06:00Z">
            <w:rPr>
              <w:rFonts w:ascii="Trebuchet MS" w:hAnsi="Trebuchet MS" w:cs="Times New Roman"/>
              <w:b/>
              <w:bCs/>
              <w:iCs/>
              <w:sz w:val="24"/>
              <w:szCs w:val="24"/>
            </w:rPr>
          </w:rPrChange>
        </w:rPr>
        <w:t>Mă angajez ca organizația</w:t>
      </w:r>
      <w:r w:rsidR="00F849A4" w:rsidRPr="007707C1">
        <w:rPr>
          <w:rFonts w:ascii="Calibri" w:hAnsi="Calibri" w:cs="Calibri"/>
          <w:b/>
          <w:bCs/>
          <w:iCs/>
          <w:sz w:val="24"/>
          <w:szCs w:val="24"/>
          <w:rPrChange w:id="864" w:author="Gabriela" w:date="2023-05-17T22:06:00Z">
            <w:rPr>
              <w:rFonts w:ascii="Trebuchet MS" w:hAnsi="Trebuchet MS" w:cs="Times New Roman"/>
              <w:b/>
              <w:bCs/>
              <w:iCs/>
              <w:sz w:val="24"/>
              <w:szCs w:val="24"/>
            </w:rPr>
          </w:rPrChange>
        </w:rPr>
        <w:t xml:space="preserve"> </w:t>
      </w:r>
      <w:r w:rsidR="00DD26FF" w:rsidRPr="007707C1">
        <w:rPr>
          <w:rFonts w:ascii="Calibri" w:hAnsi="Calibri" w:cs="Calibri"/>
          <w:iCs/>
          <w:sz w:val="24"/>
          <w:szCs w:val="24"/>
          <w:rPrChange w:id="865" w:author="Gabriela" w:date="2023-05-17T22:06:00Z">
            <w:rPr>
              <w:rFonts w:ascii="Trebuchet MS" w:hAnsi="Trebuchet MS" w:cs="Times New Roman"/>
              <w:iCs/>
              <w:sz w:val="24"/>
              <w:szCs w:val="24"/>
            </w:rPr>
          </w:rPrChange>
        </w:rPr>
        <w:t>pe care o reprezint</w:t>
      </w:r>
      <w:r w:rsidRPr="007707C1">
        <w:rPr>
          <w:rFonts w:ascii="Calibri" w:hAnsi="Calibri" w:cs="Calibri"/>
          <w:b/>
          <w:bCs/>
          <w:iCs/>
          <w:sz w:val="24"/>
          <w:szCs w:val="24"/>
          <w:rPrChange w:id="866" w:author="Gabriela" w:date="2023-05-17T22:06:00Z">
            <w:rPr>
              <w:rFonts w:ascii="Trebuchet MS" w:hAnsi="Trebuchet MS" w:cs="Times New Roman"/>
              <w:b/>
              <w:bCs/>
              <w:iCs/>
              <w:sz w:val="24"/>
              <w:szCs w:val="24"/>
            </w:rPr>
          </w:rPrChange>
        </w:rPr>
        <w:t xml:space="preserve">: </w:t>
      </w:r>
      <w:r w:rsidRPr="007707C1">
        <w:rPr>
          <w:rFonts w:ascii="Calibri" w:hAnsi="Calibri" w:cs="Calibri"/>
          <w:i/>
          <w:iCs/>
          <w:sz w:val="24"/>
          <w:szCs w:val="24"/>
          <w:rPrChange w:id="867" w:author="Gabriela" w:date="2023-05-17T22:06:00Z">
            <w:rPr>
              <w:rFonts w:ascii="Trebuchet MS" w:hAnsi="Trebuchet MS" w:cs="Times New Roman"/>
              <w:i/>
              <w:iCs/>
              <w:sz w:val="18"/>
              <w:szCs w:val="18"/>
            </w:rPr>
          </w:rPrChange>
        </w:rPr>
        <w:t xml:space="preserve">(text static introdus la definire apel ca angajament </w:t>
      </w:r>
    </w:p>
    <w:p w14:paraId="456653F3" w14:textId="5814B7B4" w:rsidR="00694857" w:rsidRPr="00773667" w:rsidRDefault="002F6292">
      <w:pPr>
        <w:spacing w:after="0" w:line="240" w:lineRule="auto"/>
        <w:ind w:left="426"/>
        <w:jc w:val="both"/>
        <w:rPr>
          <w:rFonts w:ascii="Calibri" w:hAnsi="Calibri" w:cs="Calibri"/>
          <w:b/>
          <w:bCs/>
          <w:iCs/>
          <w:sz w:val="24"/>
          <w:szCs w:val="24"/>
          <w:rPrChange w:id="868" w:author="Gabriela" w:date="2023-05-18T10:45:00Z">
            <w:rPr>
              <w:rFonts w:ascii="Trebuchet MS" w:hAnsi="Trebuchet MS" w:cs="Times New Roman"/>
              <w:b/>
              <w:bCs/>
              <w:iCs/>
              <w:sz w:val="24"/>
              <w:szCs w:val="24"/>
            </w:rPr>
          </w:rPrChange>
        </w:rPr>
        <w:pPrChange w:id="869" w:author="Gabriela" w:date="2023-05-18T10:45:00Z">
          <w:pPr>
            <w:pStyle w:val="ListParagraph"/>
            <w:numPr>
              <w:numId w:val="3"/>
            </w:numPr>
            <w:tabs>
              <w:tab w:val="num" w:pos="66"/>
            </w:tabs>
            <w:spacing w:after="0" w:line="240" w:lineRule="auto"/>
            <w:ind w:left="786" w:hanging="360"/>
            <w:jc w:val="both"/>
          </w:pPr>
        </w:pPrChange>
      </w:pPr>
      <w:r w:rsidRPr="00773667">
        <w:rPr>
          <w:rFonts w:ascii="Calibri" w:hAnsi="Calibri" w:cs="Calibri"/>
          <w:i/>
          <w:iCs/>
          <w:sz w:val="24"/>
          <w:szCs w:val="24"/>
          <w:rPrChange w:id="870" w:author="Gabriela" w:date="2023-05-18T10:45:00Z">
            <w:rPr>
              <w:rFonts w:ascii="Trebuchet MS" w:hAnsi="Trebuchet MS" w:cs="Times New Roman"/>
              <w:i/>
              <w:iCs/>
              <w:sz w:val="18"/>
              <w:szCs w:val="18"/>
            </w:rPr>
          </w:rPrChange>
        </w:rPr>
        <w:t>distinct</w:t>
      </w:r>
      <w:r w:rsidR="0075429B" w:rsidRPr="00773667">
        <w:rPr>
          <w:rFonts w:ascii="Calibri" w:hAnsi="Calibri" w:cs="Calibri"/>
          <w:i/>
          <w:iCs/>
          <w:sz w:val="24"/>
          <w:szCs w:val="24"/>
          <w:rPrChange w:id="871" w:author="Gabriela" w:date="2023-05-18T10:45:00Z">
            <w:rPr>
              <w:rFonts w:ascii="Trebuchet MS" w:hAnsi="Trebuchet MS" w:cs="Times New Roman"/>
              <w:i/>
              <w:iCs/>
              <w:sz w:val="18"/>
              <w:szCs w:val="18"/>
            </w:rPr>
          </w:rPrChange>
        </w:rPr>
        <w:t>, poate fi adaptat</w:t>
      </w:r>
      <w:r w:rsidRPr="00773667">
        <w:rPr>
          <w:rFonts w:ascii="Calibri" w:hAnsi="Calibri" w:cs="Calibri"/>
          <w:i/>
          <w:iCs/>
          <w:sz w:val="24"/>
          <w:szCs w:val="24"/>
          <w:rPrChange w:id="872" w:author="Gabriela" w:date="2023-05-18T10:45:00Z">
            <w:rPr>
              <w:rFonts w:ascii="Trebuchet MS" w:hAnsi="Trebuchet MS" w:cs="Times New Roman"/>
              <w:i/>
              <w:iCs/>
              <w:sz w:val="18"/>
              <w:szCs w:val="18"/>
            </w:rPr>
          </w:rPrChange>
        </w:rPr>
        <w:t>)</w:t>
      </w:r>
    </w:p>
    <w:p w14:paraId="31499C5E" w14:textId="3046A860" w:rsidR="00D61D10" w:rsidRPr="007707C1" w:rsidRDefault="00D61D10">
      <w:pPr>
        <w:pStyle w:val="ListParagraph"/>
        <w:spacing w:after="0" w:line="240" w:lineRule="auto"/>
        <w:ind w:left="426"/>
        <w:jc w:val="both"/>
        <w:rPr>
          <w:rFonts w:ascii="Calibri" w:hAnsi="Calibri" w:cs="Calibri"/>
          <w:b/>
          <w:bCs/>
          <w:iCs/>
          <w:sz w:val="24"/>
          <w:szCs w:val="24"/>
          <w:rPrChange w:id="873" w:author="Gabriela" w:date="2023-05-17T22:06:00Z">
            <w:rPr>
              <w:rFonts w:ascii="Trebuchet MS" w:hAnsi="Trebuchet MS" w:cs="Times New Roman"/>
              <w:b/>
              <w:bCs/>
              <w:iCs/>
              <w:sz w:val="24"/>
              <w:szCs w:val="24"/>
            </w:rPr>
          </w:rPrChange>
        </w:rPr>
        <w:pPrChange w:id="874" w:author="Gabriela" w:date="2023-05-17T23:13:00Z">
          <w:pPr>
            <w:pStyle w:val="ListParagraph"/>
            <w:spacing w:after="0" w:line="240" w:lineRule="auto"/>
            <w:jc w:val="both"/>
          </w:pPr>
        </w:pPrChange>
      </w:pPr>
      <w:r w:rsidRPr="007707C1">
        <w:rPr>
          <w:rFonts w:ascii="Calibri" w:hAnsi="Calibri" w:cs="Calibri"/>
          <w:sz w:val="24"/>
          <w:szCs w:val="24"/>
          <w:rPrChange w:id="875"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876"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877" w:author="Gabriela" w:date="2023-05-17T22:06:00Z">
            <w:rPr/>
          </w:rPrChange>
        </w:rPr>
        <w:fldChar w:fldCharType="end"/>
      </w:r>
      <w:r w:rsidRPr="007707C1">
        <w:rPr>
          <w:rFonts w:ascii="Calibri" w:hAnsi="Calibri" w:cs="Calibri"/>
          <w:sz w:val="24"/>
          <w:szCs w:val="24"/>
          <w:rPrChange w:id="878" w:author="Gabriela" w:date="2023-05-17T22:06:00Z">
            <w:rPr>
              <w:rFonts w:ascii="Trebuchet MS" w:hAnsi="Trebuchet MS"/>
              <w:sz w:val="24"/>
              <w:szCs w:val="24"/>
            </w:rPr>
          </w:rPrChange>
        </w:rPr>
        <w:t xml:space="preserve"> </w:t>
      </w:r>
      <w:r w:rsidRPr="007707C1">
        <w:rPr>
          <w:rFonts w:ascii="Calibri" w:hAnsi="Calibri" w:cs="Calibri"/>
          <w:i/>
          <w:sz w:val="24"/>
          <w:szCs w:val="24"/>
          <w:rPrChange w:id="879" w:author="Gabriela" w:date="2023-05-17T22:06:00Z">
            <w:rPr>
              <w:rFonts w:ascii="Trebuchet MS" w:hAnsi="Trebuchet MS" w:cs="Times New Roman"/>
              <w:i/>
              <w:sz w:val="24"/>
              <w:szCs w:val="24"/>
            </w:rPr>
          </w:rPrChange>
        </w:rPr>
        <w:t>Să nu utilizez</w:t>
      </w:r>
      <w:r w:rsidR="00193DF2" w:rsidRPr="007707C1">
        <w:rPr>
          <w:rFonts w:ascii="Calibri" w:hAnsi="Calibri" w:cs="Calibri"/>
          <w:i/>
          <w:sz w:val="24"/>
          <w:szCs w:val="24"/>
          <w:rPrChange w:id="880" w:author="Gabriela" w:date="2023-05-17T22:06:00Z">
            <w:rPr>
              <w:rFonts w:ascii="Trebuchet MS" w:hAnsi="Trebuchet MS" w:cs="Times New Roman"/>
              <w:i/>
              <w:sz w:val="24"/>
              <w:szCs w:val="24"/>
            </w:rPr>
          </w:rPrChange>
        </w:rPr>
        <w:t>e</w:t>
      </w:r>
      <w:r w:rsidRPr="007707C1">
        <w:rPr>
          <w:rFonts w:ascii="Calibri" w:hAnsi="Calibri" w:cs="Calibri"/>
          <w:i/>
          <w:sz w:val="24"/>
          <w:szCs w:val="24"/>
          <w:rPrChange w:id="881" w:author="Gabriela" w:date="2023-05-17T22:06:00Z">
            <w:rPr>
              <w:rFonts w:ascii="Trebuchet MS" w:hAnsi="Trebuchet MS" w:cs="Times New Roman"/>
              <w:i/>
              <w:sz w:val="24"/>
              <w:szCs w:val="24"/>
            </w:rPr>
          </w:rPrChange>
        </w:rPr>
        <w:t xml:space="preserve"> sprijinul primit pentru finanțarea de intervenții excluse din domeniul de aplicare al Fondului vizat de intervenție (</w:t>
      </w:r>
      <w:r w:rsidRPr="007707C1">
        <w:rPr>
          <w:rFonts w:ascii="Calibri" w:hAnsi="Calibri" w:cs="Calibri"/>
          <w:i/>
          <w:iCs/>
          <w:sz w:val="24"/>
          <w:szCs w:val="24"/>
          <w:rPrChange w:id="882" w:author="Gabriela" w:date="2023-05-17T22:06:00Z">
            <w:rPr>
              <w:rFonts w:ascii="Trebuchet MS" w:hAnsi="Trebuchet MS" w:cs="Times New Roman"/>
              <w:i/>
              <w:iCs/>
              <w:sz w:val="18"/>
              <w:szCs w:val="18"/>
            </w:rPr>
          </w:rPrChange>
        </w:rPr>
        <w:t>FEDR</w:t>
      </w:r>
      <w:commentRangeStart w:id="883"/>
      <w:del w:id="884" w:author="Cristina" w:date="2023-05-19T13:46:00Z">
        <w:r w:rsidRPr="00326183" w:rsidDel="00CA65F9">
          <w:rPr>
            <w:rFonts w:ascii="Calibri" w:hAnsi="Calibri" w:cs="Calibri"/>
            <w:i/>
            <w:iCs/>
            <w:strike/>
            <w:sz w:val="24"/>
            <w:szCs w:val="24"/>
            <w:rPrChange w:id="885" w:author="Gabriela" w:date="2023-05-18T10:37:00Z">
              <w:rPr>
                <w:rFonts w:ascii="Trebuchet MS" w:hAnsi="Trebuchet MS" w:cs="Times New Roman"/>
                <w:i/>
                <w:iCs/>
                <w:sz w:val="18"/>
                <w:szCs w:val="18"/>
              </w:rPr>
            </w:rPrChange>
          </w:rPr>
          <w:delText>/FC art 6 reg FEDR/ FC1058/2021 , FSE+, etc text static introdus la definire apel ca angajament distinc</w:delText>
        </w:r>
        <w:commentRangeEnd w:id="883"/>
        <w:r w:rsidR="00326183" w:rsidDel="00CA65F9">
          <w:rPr>
            <w:rStyle w:val="CommentReference"/>
          </w:rPr>
          <w:commentReference w:id="883"/>
        </w:r>
        <w:r w:rsidRPr="007707C1" w:rsidDel="00CA65F9">
          <w:rPr>
            <w:rFonts w:ascii="Calibri" w:hAnsi="Calibri" w:cs="Calibri"/>
            <w:i/>
            <w:iCs/>
            <w:sz w:val="24"/>
            <w:szCs w:val="24"/>
            <w:rPrChange w:id="886" w:author="Gabriela" w:date="2023-05-17T22:06:00Z">
              <w:rPr>
                <w:rFonts w:ascii="Trebuchet MS" w:hAnsi="Trebuchet MS" w:cs="Times New Roman"/>
                <w:i/>
                <w:iCs/>
                <w:sz w:val="18"/>
                <w:szCs w:val="18"/>
              </w:rPr>
            </w:rPrChange>
          </w:rPr>
          <w:delText>t)</w:delText>
        </w:r>
      </w:del>
    </w:p>
    <w:p w14:paraId="01AF64FA" w14:textId="653ACE3A" w:rsidR="00694857" w:rsidRPr="007707C1" w:rsidRDefault="00D61D10">
      <w:pPr>
        <w:pStyle w:val="ListParagraph"/>
        <w:spacing w:after="0" w:line="240" w:lineRule="auto"/>
        <w:ind w:left="426"/>
        <w:jc w:val="both"/>
        <w:rPr>
          <w:rFonts w:ascii="Calibri" w:hAnsi="Calibri" w:cs="Calibri"/>
          <w:i/>
          <w:sz w:val="24"/>
          <w:szCs w:val="24"/>
          <w:rPrChange w:id="887" w:author="Gabriela" w:date="2023-05-17T22:06:00Z">
            <w:rPr>
              <w:rFonts w:ascii="Trebuchet MS" w:hAnsi="Trebuchet MS" w:cs="Times New Roman"/>
              <w:i/>
              <w:sz w:val="24"/>
              <w:szCs w:val="24"/>
            </w:rPr>
          </w:rPrChange>
        </w:rPr>
        <w:pPrChange w:id="888" w:author="Gabriela" w:date="2023-05-17T23:13:00Z">
          <w:pPr>
            <w:pStyle w:val="ListParagraph"/>
            <w:spacing w:after="0" w:line="240" w:lineRule="auto"/>
            <w:jc w:val="both"/>
          </w:pPr>
        </w:pPrChange>
      </w:pPr>
      <w:r w:rsidRPr="007707C1">
        <w:rPr>
          <w:rFonts w:ascii="Calibri" w:hAnsi="Calibri" w:cs="Calibri"/>
          <w:sz w:val="24"/>
          <w:szCs w:val="24"/>
          <w:rPrChange w:id="889"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890"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891" w:author="Gabriela" w:date="2023-05-17T22:06:00Z">
            <w:rPr/>
          </w:rPrChange>
        </w:rPr>
        <w:fldChar w:fldCharType="end"/>
      </w:r>
      <w:bookmarkStart w:id="892" w:name="__Fieldmark__14454_1580758020"/>
      <w:bookmarkEnd w:id="892"/>
      <w:r w:rsidR="002F6292" w:rsidRPr="007707C1">
        <w:rPr>
          <w:rFonts w:ascii="Calibri" w:hAnsi="Calibri" w:cs="Calibri"/>
          <w:i/>
          <w:iCs/>
          <w:sz w:val="24"/>
          <w:szCs w:val="24"/>
          <w:lang w:eastAsia="sk-SK"/>
          <w:rPrChange w:id="893"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894" w:author="Gabriela" w:date="2023-05-17T22:06:00Z">
            <w:rPr>
              <w:rFonts w:ascii="Trebuchet MS" w:hAnsi="Trebuchet MS" w:cs="Times New Roman"/>
              <w:i/>
              <w:sz w:val="24"/>
              <w:szCs w:val="24"/>
            </w:rPr>
          </w:rPrChange>
        </w:rPr>
        <w:t>Să asigure contribuţia proprie declarata în sectiunea aferenta din Cererea de Finanțare,</w:t>
      </w:r>
    </w:p>
    <w:p w14:paraId="40C17A2D" w14:textId="6B3E6DD1" w:rsidR="00694857" w:rsidRPr="007707C1" w:rsidRDefault="00D61D10">
      <w:pPr>
        <w:pStyle w:val="ListParagraph"/>
        <w:spacing w:after="0" w:line="240" w:lineRule="auto"/>
        <w:ind w:left="426"/>
        <w:jc w:val="both"/>
        <w:rPr>
          <w:rFonts w:ascii="Calibri" w:hAnsi="Calibri" w:cs="Calibri"/>
          <w:i/>
          <w:sz w:val="24"/>
          <w:szCs w:val="24"/>
          <w:rPrChange w:id="895" w:author="Gabriela" w:date="2023-05-17T22:06:00Z">
            <w:rPr>
              <w:rFonts w:ascii="Trebuchet MS" w:hAnsi="Trebuchet MS" w:cs="Times New Roman"/>
              <w:i/>
              <w:sz w:val="24"/>
              <w:szCs w:val="24"/>
            </w:rPr>
          </w:rPrChange>
        </w:rPr>
        <w:pPrChange w:id="896" w:author="Gabriela" w:date="2023-05-17T23:13:00Z">
          <w:pPr>
            <w:pStyle w:val="ListParagraph"/>
            <w:spacing w:after="0" w:line="240" w:lineRule="auto"/>
            <w:jc w:val="both"/>
          </w:pPr>
        </w:pPrChange>
      </w:pPr>
      <w:r w:rsidRPr="007707C1">
        <w:rPr>
          <w:rFonts w:ascii="Calibri" w:hAnsi="Calibri" w:cs="Calibri"/>
          <w:sz w:val="24"/>
          <w:szCs w:val="24"/>
          <w:rPrChange w:id="897"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898"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899" w:author="Gabriela" w:date="2023-05-17T22:06:00Z">
            <w:rPr/>
          </w:rPrChange>
        </w:rPr>
        <w:fldChar w:fldCharType="end"/>
      </w:r>
      <w:bookmarkStart w:id="900" w:name="__Fieldmark__14455_1580758020"/>
      <w:bookmarkEnd w:id="900"/>
      <w:r w:rsidR="002F6292" w:rsidRPr="007707C1">
        <w:rPr>
          <w:rFonts w:ascii="Calibri" w:hAnsi="Calibri" w:cs="Calibri"/>
          <w:i/>
          <w:iCs/>
          <w:sz w:val="24"/>
          <w:szCs w:val="24"/>
          <w:lang w:eastAsia="sk-SK"/>
          <w:rPrChange w:id="901"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02" w:author="Gabriela" w:date="2023-05-17T22:06:00Z">
            <w:rPr>
              <w:rFonts w:ascii="Trebuchet MS" w:hAnsi="Trebuchet MS" w:cs="Times New Roman"/>
              <w:i/>
              <w:sz w:val="24"/>
              <w:szCs w:val="24"/>
            </w:rPr>
          </w:rPrChange>
        </w:rPr>
        <w:t>Să finanţeze toate costurile</w:t>
      </w:r>
      <w:r w:rsidR="00F849A4" w:rsidRPr="007707C1">
        <w:rPr>
          <w:rFonts w:ascii="Calibri" w:hAnsi="Calibri" w:cs="Calibri"/>
          <w:i/>
          <w:sz w:val="24"/>
          <w:szCs w:val="24"/>
          <w:rPrChange w:id="903" w:author="Gabriela" w:date="2023-05-17T22:06:00Z">
            <w:rPr>
              <w:rFonts w:ascii="Trebuchet MS" w:hAnsi="Trebuchet MS" w:cs="Times New Roman"/>
              <w:i/>
              <w:sz w:val="24"/>
              <w:szCs w:val="24"/>
            </w:rPr>
          </w:rPrChange>
        </w:rPr>
        <w:t xml:space="preserve">, </w:t>
      </w:r>
      <w:r w:rsidR="002F6292" w:rsidRPr="007707C1">
        <w:rPr>
          <w:rFonts w:ascii="Calibri" w:hAnsi="Calibri" w:cs="Calibri"/>
          <w:i/>
          <w:sz w:val="24"/>
          <w:szCs w:val="24"/>
          <w:rPrChange w:id="904" w:author="Gabriela" w:date="2023-05-17T22:06:00Z">
            <w:rPr>
              <w:rFonts w:ascii="Trebuchet MS" w:hAnsi="Trebuchet MS" w:cs="Times New Roman"/>
              <w:i/>
              <w:sz w:val="24"/>
              <w:szCs w:val="24"/>
            </w:rPr>
          </w:rPrChange>
        </w:rPr>
        <w:t xml:space="preserve">inclusiv costurile </w:t>
      </w:r>
      <w:r w:rsidRPr="007707C1">
        <w:rPr>
          <w:rFonts w:ascii="Calibri" w:hAnsi="Calibri" w:cs="Calibri"/>
          <w:i/>
          <w:sz w:val="24"/>
          <w:szCs w:val="24"/>
          <w:rPrChange w:id="905" w:author="Gabriela" w:date="2023-05-17T22:06:00Z">
            <w:rPr>
              <w:rFonts w:ascii="Trebuchet MS" w:hAnsi="Trebuchet MS" w:cs="Times New Roman"/>
              <w:i/>
              <w:sz w:val="24"/>
              <w:szCs w:val="24"/>
            </w:rPr>
          </w:rPrChange>
        </w:rPr>
        <w:t>neeligibile, dar necesare</w:t>
      </w:r>
      <w:r w:rsidR="00F849A4" w:rsidRPr="007707C1">
        <w:rPr>
          <w:rFonts w:ascii="Calibri" w:hAnsi="Calibri" w:cs="Calibri"/>
          <w:i/>
          <w:sz w:val="24"/>
          <w:szCs w:val="24"/>
          <w:rPrChange w:id="906" w:author="Gabriela" w:date="2023-05-17T22:06:00Z">
            <w:rPr>
              <w:rFonts w:ascii="Trebuchet MS" w:hAnsi="Trebuchet MS" w:cs="Times New Roman"/>
              <w:i/>
              <w:sz w:val="24"/>
              <w:szCs w:val="24"/>
            </w:rPr>
          </w:rPrChange>
        </w:rPr>
        <w:t xml:space="preserve">, </w:t>
      </w:r>
      <w:r w:rsidR="002F6292" w:rsidRPr="007707C1">
        <w:rPr>
          <w:rFonts w:ascii="Calibri" w:hAnsi="Calibri" w:cs="Calibri"/>
          <w:i/>
          <w:sz w:val="24"/>
          <w:szCs w:val="24"/>
          <w:rPrChange w:id="907" w:author="Gabriela" w:date="2023-05-17T22:06:00Z">
            <w:rPr>
              <w:rFonts w:ascii="Trebuchet MS" w:hAnsi="Trebuchet MS" w:cs="Times New Roman"/>
              <w:i/>
              <w:sz w:val="24"/>
              <w:szCs w:val="24"/>
            </w:rPr>
          </w:rPrChange>
        </w:rPr>
        <w:t>aferente proiectului,</w:t>
      </w:r>
    </w:p>
    <w:p w14:paraId="5978E265" w14:textId="0D60FA11" w:rsidR="00694857" w:rsidRPr="007707C1" w:rsidRDefault="00D61D10">
      <w:pPr>
        <w:pStyle w:val="ListParagraph"/>
        <w:spacing w:after="0" w:line="240" w:lineRule="auto"/>
        <w:ind w:left="426"/>
        <w:jc w:val="both"/>
        <w:rPr>
          <w:rFonts w:ascii="Calibri" w:hAnsi="Calibri" w:cs="Calibri"/>
          <w:i/>
          <w:sz w:val="24"/>
          <w:szCs w:val="24"/>
          <w:rPrChange w:id="908" w:author="Gabriela" w:date="2023-05-17T22:06:00Z">
            <w:rPr>
              <w:rFonts w:ascii="Trebuchet MS" w:hAnsi="Trebuchet MS" w:cs="Times New Roman"/>
              <w:i/>
              <w:sz w:val="24"/>
              <w:szCs w:val="24"/>
            </w:rPr>
          </w:rPrChange>
        </w:rPr>
        <w:pPrChange w:id="909" w:author="Gabriela" w:date="2023-05-17T23:13:00Z">
          <w:pPr>
            <w:pStyle w:val="ListParagraph"/>
            <w:spacing w:after="0" w:line="240" w:lineRule="auto"/>
            <w:jc w:val="both"/>
          </w:pPr>
        </w:pPrChange>
      </w:pPr>
      <w:r w:rsidRPr="007707C1">
        <w:rPr>
          <w:rFonts w:ascii="Calibri" w:hAnsi="Calibri" w:cs="Calibri"/>
          <w:sz w:val="24"/>
          <w:szCs w:val="24"/>
          <w:rPrChange w:id="910"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11"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12" w:author="Gabriela" w:date="2023-05-17T22:06:00Z">
            <w:rPr/>
          </w:rPrChange>
        </w:rPr>
        <w:fldChar w:fldCharType="end"/>
      </w:r>
      <w:bookmarkStart w:id="913" w:name="__Fieldmark__14456_1580758020"/>
      <w:bookmarkEnd w:id="913"/>
      <w:r w:rsidR="002F6292" w:rsidRPr="007707C1">
        <w:rPr>
          <w:rFonts w:ascii="Calibri" w:hAnsi="Calibri" w:cs="Calibri"/>
          <w:i/>
          <w:iCs/>
          <w:sz w:val="24"/>
          <w:szCs w:val="24"/>
          <w:lang w:eastAsia="sk-SK"/>
          <w:rPrChange w:id="914"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15" w:author="Gabriela" w:date="2023-05-17T22:06:00Z">
            <w:rPr>
              <w:rFonts w:ascii="Trebuchet MS" w:hAnsi="Trebuchet MS" w:cs="Times New Roman"/>
              <w:i/>
              <w:sz w:val="24"/>
              <w:szCs w:val="24"/>
            </w:rPr>
          </w:rPrChange>
        </w:rPr>
        <w:t xml:space="preserve"> Să asigure resursele financiare necesare implementării optime a proiectului în condiţiile rambursării ulterioare a cheltuielilor eligibile din </w:t>
      </w:r>
      <w:r w:rsidR="00CA601F" w:rsidRPr="007707C1">
        <w:rPr>
          <w:rFonts w:ascii="Calibri" w:hAnsi="Calibri" w:cs="Calibri"/>
          <w:i/>
          <w:sz w:val="24"/>
          <w:szCs w:val="24"/>
          <w:rPrChange w:id="916" w:author="Gabriela" w:date="2023-05-17T22:06:00Z">
            <w:rPr>
              <w:rFonts w:ascii="Trebuchet MS" w:hAnsi="Trebuchet MS" w:cs="Times New Roman"/>
              <w:i/>
              <w:sz w:val="24"/>
              <w:szCs w:val="24"/>
            </w:rPr>
          </w:rPrChange>
        </w:rPr>
        <w:t>fonduri</w:t>
      </w:r>
      <w:r w:rsidRPr="007707C1">
        <w:rPr>
          <w:rFonts w:ascii="Calibri" w:hAnsi="Calibri" w:cs="Calibri"/>
          <w:i/>
          <w:sz w:val="24"/>
          <w:szCs w:val="24"/>
          <w:rPrChange w:id="917" w:author="Gabriela" w:date="2023-05-17T22:06:00Z">
            <w:rPr>
              <w:rFonts w:ascii="Trebuchet MS" w:hAnsi="Trebuchet MS" w:cs="Times New Roman"/>
              <w:i/>
              <w:sz w:val="24"/>
              <w:szCs w:val="24"/>
            </w:rPr>
          </w:rPrChange>
        </w:rPr>
        <w:t>le</w:t>
      </w:r>
      <w:r w:rsidR="00CA601F" w:rsidRPr="007707C1">
        <w:rPr>
          <w:rFonts w:ascii="Calibri" w:hAnsi="Calibri" w:cs="Calibri"/>
          <w:i/>
          <w:sz w:val="24"/>
          <w:szCs w:val="24"/>
          <w:rPrChange w:id="918" w:author="Gabriela" w:date="2023-05-17T22:06:00Z">
            <w:rPr>
              <w:rFonts w:ascii="Trebuchet MS" w:hAnsi="Trebuchet MS" w:cs="Times New Roman"/>
              <w:i/>
              <w:sz w:val="24"/>
              <w:szCs w:val="24"/>
            </w:rPr>
          </w:rPrChange>
        </w:rPr>
        <w:t xml:space="preserve"> </w:t>
      </w:r>
      <w:r w:rsidRPr="007707C1">
        <w:rPr>
          <w:rFonts w:ascii="Calibri" w:hAnsi="Calibri" w:cs="Calibri"/>
          <w:i/>
          <w:sz w:val="24"/>
          <w:szCs w:val="24"/>
          <w:rPrChange w:id="919" w:author="Gabriela" w:date="2023-05-17T22:06:00Z">
            <w:rPr>
              <w:rFonts w:ascii="Trebuchet MS" w:hAnsi="Trebuchet MS" w:cs="Times New Roman"/>
              <w:i/>
              <w:sz w:val="24"/>
              <w:szCs w:val="24"/>
            </w:rPr>
          </w:rPrChange>
        </w:rPr>
        <w:t>Uniunii</w:t>
      </w:r>
      <w:r w:rsidR="002F6292" w:rsidRPr="007707C1">
        <w:rPr>
          <w:rFonts w:ascii="Calibri" w:hAnsi="Calibri" w:cs="Calibri"/>
          <w:i/>
          <w:sz w:val="24"/>
          <w:szCs w:val="24"/>
          <w:rPrChange w:id="920" w:author="Gabriela" w:date="2023-05-17T22:06:00Z">
            <w:rPr>
              <w:rFonts w:ascii="Trebuchet MS" w:hAnsi="Trebuchet MS" w:cs="Times New Roman"/>
              <w:i/>
              <w:sz w:val="24"/>
              <w:szCs w:val="24"/>
            </w:rPr>
          </w:rPrChange>
        </w:rPr>
        <w:t>,</w:t>
      </w:r>
    </w:p>
    <w:p w14:paraId="27C36985" w14:textId="42AE8ED0" w:rsidR="00D61D10" w:rsidRPr="007707C1" w:rsidRDefault="00D61D10">
      <w:pPr>
        <w:pStyle w:val="Ghid2"/>
        <w:spacing w:before="0" w:line="276" w:lineRule="auto"/>
        <w:ind w:left="426"/>
        <w:jc w:val="both"/>
        <w:rPr>
          <w:rFonts w:ascii="Calibri" w:hAnsi="Calibri" w:cs="Calibri"/>
          <w:i w:val="0"/>
          <w:szCs w:val="24"/>
          <w:rPrChange w:id="921" w:author="Gabriela" w:date="2023-05-17T22:06:00Z">
            <w:rPr>
              <w:rFonts w:ascii="Calibri" w:hAnsi="Calibri" w:cs="Calibri"/>
              <w:i w:val="0"/>
              <w:sz w:val="22"/>
              <w:szCs w:val="22"/>
            </w:rPr>
          </w:rPrChange>
        </w:rPr>
        <w:pPrChange w:id="922" w:author="Gabriela" w:date="2023-05-17T23:13:00Z">
          <w:pPr>
            <w:pStyle w:val="Ghid2"/>
            <w:spacing w:before="0" w:line="276" w:lineRule="auto"/>
            <w:ind w:left="720"/>
            <w:jc w:val="both"/>
          </w:pPr>
        </w:pPrChange>
      </w:pPr>
      <w:r w:rsidRPr="007707C1">
        <w:rPr>
          <w:rFonts w:ascii="Calibri" w:hAnsi="Calibri" w:cs="Calibri"/>
          <w:szCs w:val="24"/>
          <w:rPrChange w:id="923" w:author="Gabriela" w:date="2023-05-17T22:06:00Z">
            <w:rPr>
              <w:rFonts w:asciiTheme="minorHAnsi" w:hAnsiTheme="minorHAnsi"/>
              <w:sz w:val="22"/>
              <w:szCs w:val="22"/>
            </w:rPr>
          </w:rPrChange>
        </w:rPr>
        <w:fldChar w:fldCharType="begin">
          <w:ffData>
            <w:name w:val=""/>
            <w:enabled/>
            <w:calcOnExit w:val="0"/>
            <w:checkBox>
              <w:sizeAuto/>
              <w:default w:val="0"/>
            </w:checkBox>
          </w:ffData>
        </w:fldChar>
      </w:r>
      <w:r w:rsidRPr="007707C1">
        <w:rPr>
          <w:rFonts w:ascii="Calibri" w:hAnsi="Calibri" w:cs="Calibri"/>
          <w:szCs w:val="24"/>
          <w:rPrChange w:id="924" w:author="Gabriela" w:date="2023-05-17T22:06:00Z">
            <w:rPr>
              <w:rFonts w:asciiTheme="minorHAnsi" w:hAnsiTheme="minorHAnsi"/>
              <w:sz w:val="22"/>
              <w:szCs w:val="22"/>
            </w:rPr>
          </w:rPrChange>
        </w:rPr>
        <w:instrText xml:space="preserve"> FORMCHECKBOX </w:instrText>
      </w:r>
      <w:r w:rsidR="00A45100">
        <w:rPr>
          <w:rFonts w:ascii="Calibri" w:hAnsi="Calibri" w:cs="Calibri"/>
          <w:szCs w:val="24"/>
        </w:rPr>
      </w:r>
      <w:r w:rsidR="00A45100">
        <w:rPr>
          <w:rFonts w:ascii="Calibri" w:hAnsi="Calibri" w:cs="Calibri"/>
          <w:szCs w:val="24"/>
        </w:rPr>
        <w:fldChar w:fldCharType="separate"/>
      </w:r>
      <w:r w:rsidRPr="007707C1">
        <w:rPr>
          <w:rFonts w:ascii="Calibri" w:hAnsi="Calibri" w:cs="Calibri"/>
          <w:szCs w:val="24"/>
          <w:rPrChange w:id="925" w:author="Gabriela" w:date="2023-05-17T22:06:00Z">
            <w:rPr>
              <w:rFonts w:asciiTheme="minorHAnsi" w:hAnsiTheme="minorHAnsi"/>
              <w:sz w:val="22"/>
              <w:szCs w:val="22"/>
            </w:rPr>
          </w:rPrChange>
        </w:rPr>
        <w:fldChar w:fldCharType="end"/>
      </w:r>
      <w:r w:rsidRPr="007707C1">
        <w:rPr>
          <w:rFonts w:ascii="Calibri" w:hAnsi="Calibri" w:cs="Calibri"/>
          <w:iCs/>
          <w:szCs w:val="24"/>
          <w:lang w:eastAsia="sk-SK"/>
          <w:rPrChange w:id="926" w:author="Gabriela" w:date="2023-05-17T22:06:00Z">
            <w:rPr>
              <w:rFonts w:ascii="Trebuchet MS" w:hAnsi="Trebuchet MS"/>
              <w:iCs/>
              <w:szCs w:val="24"/>
              <w:lang w:eastAsia="sk-SK"/>
            </w:rPr>
          </w:rPrChange>
        </w:rPr>
        <w:t xml:space="preserve"> </w:t>
      </w:r>
      <w:r w:rsidR="00EE24E5" w:rsidRPr="007707C1">
        <w:rPr>
          <w:rFonts w:ascii="Calibri" w:hAnsi="Calibri" w:cs="Calibri"/>
          <w:iCs/>
          <w:szCs w:val="24"/>
          <w:lang w:eastAsia="sk-SK"/>
          <w:rPrChange w:id="927" w:author="Gabriela" w:date="2023-05-17T22:06:00Z">
            <w:rPr>
              <w:rFonts w:ascii="Trebuchet MS" w:hAnsi="Trebuchet MS"/>
              <w:iCs/>
              <w:szCs w:val="24"/>
              <w:lang w:eastAsia="sk-SK"/>
            </w:rPr>
          </w:rPrChange>
        </w:rPr>
        <w:t>S</w:t>
      </w:r>
      <w:r w:rsidRPr="007707C1">
        <w:rPr>
          <w:rFonts w:ascii="Calibri" w:eastAsiaTheme="minorHAnsi" w:hAnsi="Calibri" w:cs="Calibri"/>
          <w:szCs w:val="24"/>
          <w:rPrChange w:id="928" w:author="Gabriela" w:date="2023-05-17T22:06:00Z">
            <w:rPr>
              <w:rFonts w:ascii="Trebuchet MS" w:eastAsiaTheme="minorHAnsi" w:hAnsi="Trebuchet MS"/>
              <w:szCs w:val="24"/>
            </w:rPr>
          </w:rPrChange>
        </w:rPr>
        <w:t>ă asigure folosința echipamentelor şi bunurilor achiziţionate prin proiect, împreună cu partenerii, după caz, pentru scopul declarat în proiect</w:t>
      </w:r>
    </w:p>
    <w:p w14:paraId="0D922991" w14:textId="02099C2A" w:rsidR="00694857" w:rsidRPr="007707C1" w:rsidRDefault="00D61D10">
      <w:pPr>
        <w:pStyle w:val="ListParagraph"/>
        <w:spacing w:after="0" w:line="240" w:lineRule="auto"/>
        <w:ind w:left="426"/>
        <w:jc w:val="both"/>
        <w:rPr>
          <w:rFonts w:ascii="Calibri" w:hAnsi="Calibri" w:cs="Calibri"/>
          <w:i/>
          <w:sz w:val="24"/>
          <w:szCs w:val="24"/>
          <w:rPrChange w:id="929" w:author="Gabriela" w:date="2023-05-17T22:06:00Z">
            <w:rPr>
              <w:rFonts w:ascii="Trebuchet MS" w:hAnsi="Trebuchet MS" w:cs="Times New Roman"/>
              <w:i/>
              <w:sz w:val="24"/>
              <w:szCs w:val="24"/>
            </w:rPr>
          </w:rPrChange>
        </w:rPr>
        <w:pPrChange w:id="930" w:author="Gabriela" w:date="2023-05-17T23:13:00Z">
          <w:pPr>
            <w:pStyle w:val="ListParagraph"/>
            <w:spacing w:after="0" w:line="240" w:lineRule="auto"/>
            <w:jc w:val="both"/>
          </w:pPr>
        </w:pPrChange>
      </w:pPr>
      <w:r w:rsidRPr="007707C1">
        <w:rPr>
          <w:rFonts w:ascii="Calibri" w:hAnsi="Calibri" w:cs="Calibri"/>
          <w:sz w:val="24"/>
          <w:szCs w:val="24"/>
          <w:rPrChange w:id="931"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32"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33" w:author="Gabriela" w:date="2023-05-17T22:06:00Z">
            <w:rPr/>
          </w:rPrChange>
        </w:rPr>
        <w:fldChar w:fldCharType="end"/>
      </w:r>
      <w:bookmarkStart w:id="934" w:name="__Fieldmark__14457_1580758020"/>
      <w:bookmarkEnd w:id="934"/>
      <w:r w:rsidR="002F6292" w:rsidRPr="007707C1">
        <w:rPr>
          <w:rFonts w:ascii="Calibri" w:hAnsi="Calibri" w:cs="Calibri"/>
          <w:i/>
          <w:iCs/>
          <w:sz w:val="24"/>
          <w:szCs w:val="24"/>
          <w:lang w:eastAsia="sk-SK"/>
          <w:rPrChange w:id="935"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36" w:author="Gabriela" w:date="2023-05-17T22:06:00Z">
            <w:rPr>
              <w:rFonts w:ascii="Trebuchet MS" w:hAnsi="Trebuchet MS" w:cs="Times New Roman"/>
              <w:i/>
              <w:sz w:val="24"/>
              <w:szCs w:val="24"/>
            </w:rPr>
          </w:rPrChange>
        </w:rPr>
        <w:t xml:space="preserve">Să asigure </w:t>
      </w:r>
      <w:r w:rsidRPr="007707C1">
        <w:rPr>
          <w:rFonts w:ascii="Calibri" w:hAnsi="Calibri" w:cs="Calibri"/>
          <w:i/>
          <w:sz w:val="24"/>
          <w:szCs w:val="24"/>
          <w:rPrChange w:id="937" w:author="Gabriela" w:date="2023-05-17T22:06:00Z">
            <w:rPr>
              <w:rFonts w:ascii="Trebuchet MS" w:hAnsi="Trebuchet MS" w:cs="Times New Roman"/>
              <w:i/>
              <w:sz w:val="24"/>
              <w:szCs w:val="24"/>
            </w:rPr>
          </w:rPrChange>
        </w:rPr>
        <w:t xml:space="preserve">cheltuielile de funcționare și întreținere aferente proiectului care includ investiții în infrastructură sau investiții productive, în vederea asigurării sustenabilității financiare a acestora </w:t>
      </w:r>
      <w:r w:rsidRPr="007707C1">
        <w:rPr>
          <w:rFonts w:ascii="Calibri" w:hAnsi="Calibri" w:cs="Calibri"/>
          <w:sz w:val="24"/>
          <w:szCs w:val="24"/>
          <w:rPrChange w:id="938" w:author="Gabriela" w:date="2023-05-17T22:06:00Z">
            <w:rPr>
              <w:rFonts w:ascii="Trebuchet MS" w:hAnsi="Trebuchet MS" w:cs="Times New Roman"/>
            </w:rPr>
          </w:rPrChange>
        </w:rPr>
        <w:t>(pentru investiții din FEDR</w:t>
      </w:r>
      <w:del w:id="939" w:author="Cristina" w:date="2023-05-19T13:46:00Z">
        <w:r w:rsidRPr="007707C1" w:rsidDel="00BB0534">
          <w:rPr>
            <w:rFonts w:ascii="Calibri" w:hAnsi="Calibri" w:cs="Calibri"/>
            <w:sz w:val="24"/>
            <w:szCs w:val="24"/>
            <w:rPrChange w:id="940" w:author="Gabriela" w:date="2023-05-17T22:06:00Z">
              <w:rPr>
                <w:rFonts w:ascii="Trebuchet MS" w:hAnsi="Trebuchet MS" w:cs="Times New Roman"/>
              </w:rPr>
            </w:rPrChange>
          </w:rPr>
          <w:delText>/</w:delText>
        </w:r>
        <w:r w:rsidRPr="00326183" w:rsidDel="00BB0534">
          <w:rPr>
            <w:rFonts w:ascii="Calibri" w:hAnsi="Calibri" w:cs="Calibri"/>
            <w:strike/>
            <w:sz w:val="24"/>
            <w:szCs w:val="24"/>
            <w:rPrChange w:id="941" w:author="Gabriela" w:date="2023-05-18T10:37:00Z">
              <w:rPr>
                <w:rFonts w:ascii="Trebuchet MS" w:hAnsi="Trebuchet MS" w:cs="Times New Roman"/>
              </w:rPr>
            </w:rPrChange>
          </w:rPr>
          <w:delText>FC</w:delText>
        </w:r>
        <w:r w:rsidRPr="007707C1" w:rsidDel="00BB0534">
          <w:rPr>
            <w:rFonts w:ascii="Calibri" w:hAnsi="Calibri" w:cs="Calibri"/>
            <w:b/>
            <w:i/>
            <w:sz w:val="24"/>
            <w:szCs w:val="24"/>
            <w:rPrChange w:id="942" w:author="Gabriela" w:date="2023-05-17T22:06:00Z">
              <w:rPr>
                <w:rFonts w:ascii="Trebuchet MS" w:hAnsi="Trebuchet MS" w:cs="Times New Roman"/>
                <w:b/>
                <w:i/>
                <w:sz w:val="20"/>
                <w:szCs w:val="24"/>
              </w:rPr>
            </w:rPrChange>
          </w:rPr>
          <w:delText>)</w:delText>
        </w:r>
        <w:r w:rsidR="002F6292" w:rsidRPr="007707C1" w:rsidDel="00BB0534">
          <w:rPr>
            <w:rFonts w:ascii="Calibri" w:hAnsi="Calibri" w:cs="Calibri"/>
            <w:b/>
            <w:i/>
            <w:sz w:val="24"/>
            <w:szCs w:val="24"/>
            <w:rPrChange w:id="943" w:author="Gabriela" w:date="2023-05-17T22:06:00Z">
              <w:rPr>
                <w:rFonts w:ascii="Trebuchet MS" w:hAnsi="Trebuchet MS" w:cs="Times New Roman"/>
                <w:b/>
                <w:i/>
                <w:sz w:val="20"/>
                <w:szCs w:val="24"/>
              </w:rPr>
            </w:rPrChange>
          </w:rPr>
          <w:delText>.</w:delText>
        </w:r>
      </w:del>
    </w:p>
    <w:p w14:paraId="3B51503B" w14:textId="2D21FC5B" w:rsidR="00694857" w:rsidRPr="007707C1" w:rsidRDefault="00D61D10">
      <w:pPr>
        <w:pStyle w:val="ListParagraph"/>
        <w:spacing w:after="0" w:line="240" w:lineRule="auto"/>
        <w:ind w:left="426"/>
        <w:jc w:val="both"/>
        <w:rPr>
          <w:rFonts w:ascii="Calibri" w:hAnsi="Calibri" w:cs="Calibri"/>
          <w:i/>
          <w:sz w:val="24"/>
          <w:szCs w:val="24"/>
          <w:rPrChange w:id="944" w:author="Gabriela" w:date="2023-05-17T22:06:00Z">
            <w:rPr>
              <w:rFonts w:ascii="Trebuchet MS" w:hAnsi="Trebuchet MS" w:cs="Times New Roman"/>
              <w:i/>
              <w:sz w:val="24"/>
              <w:szCs w:val="24"/>
            </w:rPr>
          </w:rPrChange>
        </w:rPr>
        <w:pPrChange w:id="945" w:author="Gabriela" w:date="2023-05-17T23:13:00Z">
          <w:pPr>
            <w:pStyle w:val="ListParagraph"/>
            <w:spacing w:after="0" w:line="240" w:lineRule="auto"/>
            <w:jc w:val="both"/>
          </w:pPr>
        </w:pPrChange>
      </w:pPr>
      <w:r w:rsidRPr="007707C1">
        <w:rPr>
          <w:rFonts w:ascii="Calibri" w:hAnsi="Calibri" w:cs="Calibri"/>
          <w:sz w:val="24"/>
          <w:szCs w:val="24"/>
          <w:rPrChange w:id="946"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47"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48" w:author="Gabriela" w:date="2023-05-17T22:06:00Z">
            <w:rPr/>
          </w:rPrChange>
        </w:rPr>
        <w:fldChar w:fldCharType="end"/>
      </w:r>
      <w:bookmarkStart w:id="949" w:name="__Fieldmark__14458_1580758020"/>
      <w:bookmarkEnd w:id="949"/>
      <w:r w:rsidR="002F6292" w:rsidRPr="007707C1">
        <w:rPr>
          <w:rFonts w:ascii="Calibri" w:hAnsi="Calibri" w:cs="Calibri"/>
          <w:i/>
          <w:iCs/>
          <w:sz w:val="24"/>
          <w:szCs w:val="24"/>
          <w:lang w:eastAsia="sk-SK"/>
          <w:rPrChange w:id="950"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51" w:author="Gabriela" w:date="2023-05-17T22:06:00Z">
            <w:rPr>
              <w:rFonts w:ascii="Trebuchet MS" w:hAnsi="Trebuchet MS" w:cs="Times New Roman"/>
              <w:i/>
              <w:sz w:val="24"/>
              <w:szCs w:val="24"/>
            </w:rPr>
          </w:rPrChange>
        </w:rPr>
        <w:t xml:space="preserve">Să prezinte, la momentul contractării, la cererea </w:t>
      </w:r>
      <w:r w:rsidR="002F6292" w:rsidRPr="00BB0534">
        <w:rPr>
          <w:rFonts w:ascii="Calibri" w:hAnsi="Calibri" w:cs="Calibri"/>
          <w:i/>
          <w:sz w:val="24"/>
          <w:szCs w:val="24"/>
          <w:rPrChange w:id="952" w:author="Cristina" w:date="2023-05-19T13:47:00Z">
            <w:rPr>
              <w:rFonts w:ascii="Trebuchet MS" w:hAnsi="Trebuchet MS" w:cs="Times New Roman"/>
              <w:i/>
              <w:sz w:val="24"/>
              <w:szCs w:val="24"/>
            </w:rPr>
          </w:rPrChange>
        </w:rPr>
        <w:t>A</w:t>
      </w:r>
      <w:ins w:id="953" w:author="Cristina" w:date="2023-05-19T13:47:00Z">
        <w:r w:rsidR="00BB0534" w:rsidRPr="00BB0534">
          <w:rPr>
            <w:rFonts w:ascii="Calibri" w:hAnsi="Calibri" w:cs="Calibri"/>
            <w:i/>
            <w:sz w:val="24"/>
            <w:szCs w:val="24"/>
            <w:rPrChange w:id="954" w:author="Cristina" w:date="2023-05-19T13:47:00Z">
              <w:rPr>
                <w:rFonts w:ascii="Calibri" w:hAnsi="Calibri" w:cs="Calibri"/>
                <w:i/>
                <w:color w:val="FF0000"/>
                <w:sz w:val="24"/>
                <w:szCs w:val="24"/>
              </w:rPr>
            </w:rPrChange>
          </w:rPr>
          <w:t xml:space="preserve">utoritatii de </w:t>
        </w:r>
      </w:ins>
      <w:r w:rsidR="002F6292" w:rsidRPr="00BB0534">
        <w:rPr>
          <w:rFonts w:ascii="Calibri" w:hAnsi="Calibri" w:cs="Calibri"/>
          <w:i/>
          <w:sz w:val="24"/>
          <w:szCs w:val="24"/>
          <w:rPrChange w:id="955" w:author="Cristina" w:date="2023-05-19T13:47:00Z">
            <w:rPr>
              <w:rFonts w:ascii="Trebuchet MS" w:hAnsi="Trebuchet MS" w:cs="Times New Roman"/>
              <w:i/>
              <w:sz w:val="24"/>
              <w:szCs w:val="24"/>
            </w:rPr>
          </w:rPrChange>
        </w:rPr>
        <w:t>M</w:t>
      </w:r>
      <w:ins w:id="956" w:author="Cristina" w:date="2023-05-19T13:47:00Z">
        <w:r w:rsidR="00BB0534" w:rsidRPr="00BB0534">
          <w:rPr>
            <w:rFonts w:ascii="Calibri" w:hAnsi="Calibri" w:cs="Calibri"/>
            <w:i/>
            <w:sz w:val="24"/>
            <w:szCs w:val="24"/>
            <w:rPrChange w:id="957" w:author="Cristina" w:date="2023-05-19T13:47:00Z">
              <w:rPr>
                <w:rFonts w:ascii="Calibri" w:hAnsi="Calibri" w:cs="Calibri"/>
                <w:i/>
                <w:color w:val="FF0000"/>
                <w:sz w:val="24"/>
                <w:szCs w:val="24"/>
              </w:rPr>
            </w:rPrChange>
          </w:rPr>
          <w:t>anagament a</w:t>
        </w:r>
      </w:ins>
      <w:del w:id="958" w:author="Gabriela" w:date="2023-05-18T10:37:00Z">
        <w:r w:rsidR="002F6292" w:rsidRPr="00BB0534" w:rsidDel="00326183">
          <w:rPr>
            <w:rFonts w:ascii="Calibri" w:hAnsi="Calibri" w:cs="Calibri"/>
            <w:i/>
            <w:sz w:val="24"/>
            <w:szCs w:val="24"/>
            <w:rPrChange w:id="959" w:author="Cristina" w:date="2023-05-19T13:47:00Z">
              <w:rPr>
                <w:rFonts w:ascii="Trebuchet MS" w:hAnsi="Trebuchet MS" w:cs="Times New Roman"/>
                <w:i/>
                <w:sz w:val="24"/>
                <w:szCs w:val="24"/>
              </w:rPr>
            </w:rPrChange>
          </w:rPr>
          <w:delText>/OI</w:delText>
        </w:r>
      </w:del>
      <w:ins w:id="960" w:author="Gabriela" w:date="2023-05-18T10:37:00Z">
        <w:r w:rsidR="00326183" w:rsidRPr="00BB0534">
          <w:rPr>
            <w:rFonts w:ascii="Calibri" w:hAnsi="Calibri" w:cs="Calibri"/>
            <w:i/>
            <w:sz w:val="24"/>
            <w:szCs w:val="24"/>
          </w:rPr>
          <w:t xml:space="preserve"> </w:t>
        </w:r>
        <w:del w:id="961" w:author="Cristina" w:date="2023-05-19T13:47:00Z">
          <w:r w:rsidR="00326183" w:rsidRPr="00BB0534" w:rsidDel="00BB0534">
            <w:rPr>
              <w:rFonts w:ascii="Calibri" w:hAnsi="Calibri" w:cs="Calibri"/>
              <w:i/>
              <w:sz w:val="24"/>
              <w:szCs w:val="24"/>
            </w:rPr>
            <w:delText>PR SE</w:delText>
          </w:r>
        </w:del>
      </w:ins>
      <w:ins w:id="962" w:author="Cristina" w:date="2023-05-19T13:47:00Z">
        <w:r w:rsidR="00BB0534" w:rsidRPr="00BB0534">
          <w:rPr>
            <w:rFonts w:ascii="Calibri" w:hAnsi="Calibri" w:cs="Calibri"/>
            <w:i/>
            <w:sz w:val="24"/>
            <w:szCs w:val="24"/>
            <w:rPrChange w:id="963" w:author="Cristina" w:date="2023-05-19T13:47:00Z">
              <w:rPr>
                <w:rFonts w:ascii="Calibri" w:hAnsi="Calibri" w:cs="Calibri"/>
                <w:i/>
                <w:color w:val="FF0000"/>
                <w:sz w:val="24"/>
                <w:szCs w:val="24"/>
              </w:rPr>
            </w:rPrChange>
          </w:rPr>
          <w:t>Programului Regional Sud-Est</w:t>
        </w:r>
      </w:ins>
      <w:r w:rsidR="002F6292" w:rsidRPr="00BB0534">
        <w:rPr>
          <w:rFonts w:ascii="Calibri" w:hAnsi="Calibri" w:cs="Calibri"/>
          <w:i/>
          <w:sz w:val="24"/>
          <w:szCs w:val="24"/>
          <w:rPrChange w:id="964" w:author="Cristina" w:date="2023-05-19T13:47:00Z">
            <w:rPr>
              <w:rFonts w:ascii="Trebuchet MS" w:hAnsi="Trebuchet MS" w:cs="Times New Roman"/>
              <w:i/>
              <w:sz w:val="24"/>
              <w:szCs w:val="24"/>
            </w:rPr>
          </w:rPrChange>
        </w:rPr>
        <w:t xml:space="preserve">, </w:t>
      </w:r>
      <w:r w:rsidR="002F6292" w:rsidRPr="007707C1">
        <w:rPr>
          <w:rFonts w:ascii="Calibri" w:hAnsi="Calibri" w:cs="Calibri"/>
          <w:i/>
          <w:sz w:val="24"/>
          <w:szCs w:val="24"/>
          <w:rPrChange w:id="965" w:author="Gabriela" w:date="2023-05-17T22:06:00Z">
            <w:rPr>
              <w:rFonts w:ascii="Trebuchet MS" w:hAnsi="Trebuchet MS" w:cs="Times New Roman"/>
              <w:i/>
              <w:sz w:val="24"/>
              <w:szCs w:val="24"/>
            </w:rPr>
          </w:rPrChange>
        </w:rPr>
        <w:t xml:space="preserve">toate documentele necesare pentru a dovedi îndeplinirea </w:t>
      </w:r>
      <w:r w:rsidR="00BE5757" w:rsidRPr="007707C1">
        <w:rPr>
          <w:rFonts w:ascii="Calibri" w:hAnsi="Calibri" w:cs="Calibri"/>
          <w:i/>
          <w:sz w:val="24"/>
          <w:szCs w:val="24"/>
          <w:rPrChange w:id="966" w:author="Gabriela" w:date="2023-05-17T22:06:00Z">
            <w:rPr>
              <w:rFonts w:ascii="Trebuchet MS" w:hAnsi="Trebuchet MS" w:cs="Times New Roman"/>
              <w:i/>
              <w:sz w:val="24"/>
              <w:szCs w:val="24"/>
            </w:rPr>
          </w:rPrChange>
        </w:rPr>
        <w:t xml:space="preserve">condițiilor </w:t>
      </w:r>
      <w:r w:rsidR="002F6292" w:rsidRPr="007707C1">
        <w:rPr>
          <w:rFonts w:ascii="Calibri" w:hAnsi="Calibri" w:cs="Calibri"/>
          <w:i/>
          <w:sz w:val="24"/>
          <w:szCs w:val="24"/>
          <w:rPrChange w:id="967" w:author="Gabriela" w:date="2023-05-17T22:06:00Z">
            <w:rPr>
              <w:rFonts w:ascii="Trebuchet MS" w:hAnsi="Trebuchet MS" w:cs="Times New Roman"/>
              <w:i/>
              <w:sz w:val="24"/>
              <w:szCs w:val="24"/>
            </w:rPr>
          </w:rPrChange>
        </w:rPr>
        <w:t>de eligibilitate.</w:t>
      </w:r>
    </w:p>
    <w:p w14:paraId="6C91492C" w14:textId="7E424200" w:rsidR="00ED03BA" w:rsidRPr="007707C1" w:rsidRDefault="00ED03BA">
      <w:pPr>
        <w:suppressAutoHyphens w:val="0"/>
        <w:autoSpaceDE w:val="0"/>
        <w:autoSpaceDN w:val="0"/>
        <w:adjustRightInd w:val="0"/>
        <w:spacing w:after="0" w:line="240" w:lineRule="auto"/>
        <w:ind w:left="426"/>
        <w:jc w:val="both"/>
        <w:rPr>
          <w:rFonts w:ascii="Calibri" w:hAnsi="Calibri" w:cs="Calibri"/>
          <w:sz w:val="24"/>
          <w:szCs w:val="24"/>
          <w:rPrChange w:id="968" w:author="Gabriela" w:date="2023-05-17T22:06:00Z">
            <w:rPr>
              <w:rFonts w:ascii="Calibri" w:hAnsi="Calibri" w:cs="Calibri"/>
              <w:sz w:val="20"/>
              <w:szCs w:val="20"/>
            </w:rPr>
          </w:rPrChange>
        </w:rPr>
        <w:pPrChange w:id="969" w:author="Gabriela" w:date="2023-05-17T23:13:00Z">
          <w:pPr>
            <w:suppressAutoHyphens w:val="0"/>
            <w:autoSpaceDE w:val="0"/>
            <w:autoSpaceDN w:val="0"/>
            <w:adjustRightInd w:val="0"/>
            <w:spacing w:after="0" w:line="240" w:lineRule="auto"/>
            <w:ind w:left="720"/>
            <w:jc w:val="both"/>
          </w:pPr>
        </w:pPrChange>
      </w:pPr>
      <w:r w:rsidRPr="007707C1">
        <w:rPr>
          <w:rFonts w:ascii="Calibri" w:hAnsi="Calibri" w:cs="Calibri"/>
          <w:sz w:val="24"/>
          <w:szCs w:val="24"/>
          <w:rPrChange w:id="970"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71"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72" w:author="Gabriela" w:date="2023-05-17T22:06:00Z">
            <w:rPr/>
          </w:rPrChange>
        </w:rPr>
        <w:fldChar w:fldCharType="end"/>
      </w:r>
      <w:r w:rsidRPr="007707C1">
        <w:rPr>
          <w:rFonts w:ascii="Calibri" w:hAnsi="Calibri" w:cs="Calibri"/>
          <w:sz w:val="24"/>
          <w:szCs w:val="24"/>
          <w:rPrChange w:id="973" w:author="Gabriela" w:date="2023-05-17T22:06:00Z">
            <w:rPr>
              <w:rFonts w:ascii="Trebuchet MS" w:hAnsi="Trebuchet MS"/>
              <w:sz w:val="24"/>
              <w:szCs w:val="24"/>
            </w:rPr>
          </w:rPrChange>
        </w:rPr>
        <w:t xml:space="preserve"> </w:t>
      </w:r>
      <w:r w:rsidR="00517B96" w:rsidRPr="007707C1">
        <w:rPr>
          <w:rFonts w:ascii="Calibri" w:hAnsi="Calibri" w:cs="Calibri"/>
          <w:i/>
          <w:sz w:val="24"/>
          <w:szCs w:val="24"/>
          <w:rPrChange w:id="974" w:author="Gabriela" w:date="2023-05-17T22:06:00Z">
            <w:rPr>
              <w:rFonts w:ascii="Trebuchet MS" w:hAnsi="Trebuchet MS" w:cs="Times New Roman"/>
              <w:i/>
              <w:sz w:val="24"/>
              <w:szCs w:val="24"/>
            </w:rPr>
          </w:rPrChange>
        </w:rPr>
        <w:t>Î</w:t>
      </w:r>
      <w:r w:rsidRPr="007707C1">
        <w:rPr>
          <w:rFonts w:ascii="Calibri" w:hAnsi="Calibri" w:cs="Calibri"/>
          <w:i/>
          <w:sz w:val="24"/>
          <w:szCs w:val="24"/>
          <w:rPrChange w:id="975" w:author="Gabriela" w:date="2023-05-17T22:06:00Z">
            <w:rPr>
              <w:rFonts w:ascii="Trebuchet MS" w:hAnsi="Trebuchet MS" w:cs="Times New Roman"/>
              <w:i/>
              <w:sz w:val="24"/>
              <w:szCs w:val="24"/>
            </w:rPr>
          </w:rPrChange>
        </w:rPr>
        <w:t>n cazul în care au fost demarate activităţi înainte de depunerea proiectului, eventualele proceduri de achiziţii publice aferente acestor activităţi au respectat legislaţia privind achiziţiile publice</w:t>
      </w:r>
    </w:p>
    <w:bookmarkStart w:id="976" w:name="__Fieldmark__14459_1580758020"/>
    <w:bookmarkEnd w:id="976"/>
    <w:p w14:paraId="73717FC2" w14:textId="5507C91C" w:rsidR="00694857" w:rsidRPr="007707C1" w:rsidRDefault="00D61D10">
      <w:pPr>
        <w:pStyle w:val="ListParagraph"/>
        <w:spacing w:after="0" w:line="240" w:lineRule="auto"/>
        <w:ind w:left="426"/>
        <w:jc w:val="both"/>
        <w:rPr>
          <w:rFonts w:ascii="Calibri" w:hAnsi="Calibri" w:cs="Calibri"/>
          <w:i/>
          <w:sz w:val="24"/>
          <w:szCs w:val="24"/>
          <w:rPrChange w:id="977" w:author="Gabriela" w:date="2023-05-17T22:06:00Z">
            <w:rPr>
              <w:rFonts w:ascii="Trebuchet MS" w:hAnsi="Trebuchet MS" w:cs="Times New Roman"/>
              <w:i/>
              <w:sz w:val="24"/>
              <w:szCs w:val="24"/>
            </w:rPr>
          </w:rPrChange>
        </w:rPr>
        <w:pPrChange w:id="978" w:author="Gabriela" w:date="2023-05-17T23:13:00Z">
          <w:pPr>
            <w:pStyle w:val="ListParagraph"/>
            <w:spacing w:after="0" w:line="240" w:lineRule="auto"/>
            <w:jc w:val="both"/>
          </w:pPr>
        </w:pPrChange>
      </w:pPr>
      <w:r w:rsidRPr="007707C1">
        <w:rPr>
          <w:rFonts w:ascii="Calibri" w:hAnsi="Calibri" w:cs="Calibri"/>
          <w:sz w:val="24"/>
          <w:szCs w:val="24"/>
          <w:rPrChange w:id="979"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80"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81" w:author="Gabriela" w:date="2023-05-17T22:06:00Z">
            <w:rPr/>
          </w:rPrChange>
        </w:rPr>
        <w:fldChar w:fldCharType="end"/>
      </w:r>
      <w:bookmarkStart w:id="982" w:name="__Fieldmark__14460_1580758020"/>
      <w:bookmarkEnd w:id="982"/>
      <w:r w:rsidR="002F6292" w:rsidRPr="007707C1">
        <w:rPr>
          <w:rFonts w:ascii="Calibri" w:hAnsi="Calibri" w:cs="Calibri"/>
          <w:i/>
          <w:iCs/>
          <w:sz w:val="24"/>
          <w:szCs w:val="24"/>
          <w:lang w:eastAsia="sk-SK"/>
          <w:rPrChange w:id="983"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84" w:author="Gabriela" w:date="2023-05-17T22:06:00Z">
            <w:rPr>
              <w:rFonts w:ascii="Trebuchet MS" w:hAnsi="Trebuchet MS" w:cs="Times New Roman"/>
              <w:i/>
              <w:sz w:val="24"/>
              <w:szCs w:val="24"/>
            </w:rPr>
          </w:rPrChange>
        </w:rPr>
        <w:t>În cazul obținerii finanțării</w:t>
      </w:r>
      <w:r w:rsidR="00E43337" w:rsidRPr="007707C1">
        <w:rPr>
          <w:rFonts w:ascii="Calibri" w:hAnsi="Calibri" w:cs="Calibri"/>
          <w:i/>
          <w:sz w:val="24"/>
          <w:szCs w:val="24"/>
          <w:rPrChange w:id="985" w:author="Gabriela" w:date="2023-05-17T22:06:00Z">
            <w:rPr>
              <w:rFonts w:ascii="Trebuchet MS" w:hAnsi="Trebuchet MS" w:cs="Times New Roman"/>
              <w:i/>
              <w:sz w:val="24"/>
              <w:szCs w:val="24"/>
            </w:rPr>
          </w:rPrChange>
        </w:rPr>
        <w:t>,</w:t>
      </w:r>
      <w:r w:rsidR="002F6292" w:rsidRPr="007707C1">
        <w:rPr>
          <w:rFonts w:ascii="Calibri" w:hAnsi="Calibri" w:cs="Calibri"/>
          <w:i/>
          <w:sz w:val="24"/>
          <w:szCs w:val="24"/>
          <w:rPrChange w:id="986" w:author="Gabriela" w:date="2023-05-17T22:06:00Z">
            <w:rPr>
              <w:rFonts w:ascii="Trebuchet MS" w:hAnsi="Trebuchet MS" w:cs="Times New Roman"/>
              <w:i/>
              <w:sz w:val="24"/>
              <w:szCs w:val="24"/>
            </w:rPr>
          </w:rPrChange>
        </w:rPr>
        <w:t xml:space="preserve"> să respecte toate cerințele privind </w:t>
      </w:r>
      <w:r w:rsidRPr="007707C1">
        <w:rPr>
          <w:rFonts w:ascii="Calibri" w:hAnsi="Calibri" w:cs="Calibri"/>
          <w:i/>
          <w:sz w:val="24"/>
          <w:szCs w:val="24"/>
          <w:rPrChange w:id="987" w:author="Gabriela" w:date="2023-05-17T22:06:00Z">
            <w:rPr>
              <w:rFonts w:ascii="Trebuchet MS" w:hAnsi="Trebuchet MS" w:cs="Times New Roman"/>
              <w:i/>
              <w:sz w:val="24"/>
              <w:szCs w:val="24"/>
            </w:rPr>
          </w:rPrChange>
        </w:rPr>
        <w:t xml:space="preserve">caracterul durabil </w:t>
      </w:r>
      <w:r w:rsidR="00E43337" w:rsidRPr="007707C1">
        <w:rPr>
          <w:rFonts w:ascii="Calibri" w:hAnsi="Calibri" w:cs="Calibri"/>
          <w:i/>
          <w:sz w:val="24"/>
          <w:szCs w:val="24"/>
          <w:rPrChange w:id="988" w:author="Gabriela" w:date="2023-05-17T22:06:00Z">
            <w:rPr>
              <w:rFonts w:ascii="Trebuchet MS" w:hAnsi="Trebuchet MS" w:cs="Times New Roman"/>
              <w:i/>
              <w:sz w:val="24"/>
              <w:szCs w:val="24"/>
            </w:rPr>
          </w:rPrChange>
        </w:rPr>
        <w:t xml:space="preserve"> </w:t>
      </w:r>
      <w:r w:rsidR="0075429B" w:rsidRPr="007707C1">
        <w:rPr>
          <w:rFonts w:ascii="Calibri" w:hAnsi="Calibri" w:cs="Calibri"/>
          <w:i/>
          <w:sz w:val="24"/>
          <w:szCs w:val="24"/>
          <w:rPrChange w:id="989" w:author="Gabriela" w:date="2023-05-17T22:06:00Z">
            <w:rPr>
              <w:rFonts w:ascii="Trebuchet MS" w:hAnsi="Trebuchet MS" w:cs="Times New Roman"/>
              <w:i/>
              <w:sz w:val="24"/>
              <w:szCs w:val="24"/>
            </w:rPr>
          </w:rPrChange>
        </w:rPr>
        <w:t xml:space="preserve">al </w:t>
      </w:r>
      <w:r w:rsidR="002F6292" w:rsidRPr="007707C1">
        <w:rPr>
          <w:rFonts w:ascii="Calibri" w:hAnsi="Calibri" w:cs="Calibri"/>
          <w:i/>
          <w:sz w:val="24"/>
          <w:szCs w:val="24"/>
          <w:rPrChange w:id="990" w:author="Gabriela" w:date="2023-05-17T22:06:00Z">
            <w:rPr>
              <w:rFonts w:ascii="Trebuchet MS" w:hAnsi="Trebuchet MS" w:cs="Times New Roman"/>
              <w:i/>
              <w:sz w:val="24"/>
              <w:szCs w:val="24"/>
            </w:rPr>
          </w:rPrChange>
        </w:rPr>
        <w:t>proiectului, așa cum sunt specificate în Ghidul Solicitantului</w:t>
      </w:r>
      <w:r w:rsidRPr="007707C1">
        <w:rPr>
          <w:rFonts w:ascii="Calibri" w:hAnsi="Calibri" w:cs="Calibri"/>
          <w:i/>
          <w:sz w:val="24"/>
          <w:szCs w:val="24"/>
          <w:rPrChange w:id="991" w:author="Gabriela" w:date="2023-05-17T22:06:00Z">
            <w:rPr>
              <w:rFonts w:ascii="Trebuchet MS" w:hAnsi="Trebuchet MS" w:cs="Times New Roman"/>
              <w:i/>
              <w:sz w:val="24"/>
              <w:szCs w:val="24"/>
            </w:rPr>
          </w:rPrChange>
        </w:rPr>
        <w:t xml:space="preserve"> cu în conformitate cu prevederile art. 65 din Regulamentul (UE) 1060/2021  </w:t>
      </w:r>
    </w:p>
    <w:p w14:paraId="005EB99B" w14:textId="2D8A59C9" w:rsidR="00D61D10" w:rsidRPr="007707C1" w:rsidRDefault="00D61D10">
      <w:pPr>
        <w:pStyle w:val="ListParagraph"/>
        <w:spacing w:after="0" w:line="240" w:lineRule="auto"/>
        <w:ind w:left="426"/>
        <w:jc w:val="both"/>
        <w:rPr>
          <w:rFonts w:ascii="Calibri" w:hAnsi="Calibri" w:cs="Calibri"/>
          <w:i/>
          <w:sz w:val="24"/>
          <w:szCs w:val="24"/>
          <w:rPrChange w:id="992" w:author="Gabriela" w:date="2023-05-17T22:06:00Z">
            <w:rPr>
              <w:rFonts w:ascii="Trebuchet MS" w:hAnsi="Trebuchet MS" w:cs="Times New Roman"/>
              <w:i/>
              <w:sz w:val="24"/>
              <w:szCs w:val="24"/>
            </w:rPr>
          </w:rPrChange>
        </w:rPr>
        <w:pPrChange w:id="993" w:author="Gabriela" w:date="2023-05-17T23:13:00Z">
          <w:pPr>
            <w:pStyle w:val="ListParagraph"/>
            <w:spacing w:after="0" w:line="240" w:lineRule="auto"/>
            <w:jc w:val="both"/>
          </w:pPr>
        </w:pPrChange>
      </w:pPr>
      <w:r w:rsidRPr="007707C1">
        <w:rPr>
          <w:rFonts w:ascii="Calibri" w:hAnsi="Calibri" w:cs="Calibri"/>
          <w:sz w:val="24"/>
          <w:szCs w:val="24"/>
          <w:rPrChange w:id="994"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995"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996" w:author="Gabriela" w:date="2023-05-17T22:06:00Z">
            <w:rPr/>
          </w:rPrChange>
        </w:rPr>
        <w:fldChar w:fldCharType="end"/>
      </w:r>
      <w:bookmarkStart w:id="997" w:name="__Fieldmark__14461_1580758020"/>
      <w:bookmarkEnd w:id="997"/>
      <w:r w:rsidR="002F6292" w:rsidRPr="007707C1">
        <w:rPr>
          <w:rFonts w:ascii="Calibri" w:hAnsi="Calibri" w:cs="Calibri"/>
          <w:i/>
          <w:iCs/>
          <w:sz w:val="24"/>
          <w:szCs w:val="24"/>
          <w:lang w:eastAsia="sk-SK"/>
          <w:rPrChange w:id="998"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999" w:author="Gabriela" w:date="2023-05-17T22:06:00Z">
            <w:rPr>
              <w:rFonts w:ascii="Trebuchet MS" w:hAnsi="Trebuchet MS" w:cs="Times New Roman"/>
              <w:i/>
              <w:sz w:val="24"/>
              <w:szCs w:val="24"/>
            </w:rPr>
          </w:rPrChange>
        </w:rPr>
        <w:t xml:space="preserve">Să respecte, pe durata pregătirii şi implementării proiectului, prevederile legislaţiei </w:t>
      </w:r>
      <w:r w:rsidR="00E43337" w:rsidRPr="007707C1">
        <w:rPr>
          <w:rFonts w:ascii="Calibri" w:hAnsi="Calibri" w:cs="Calibri"/>
          <w:i/>
          <w:sz w:val="24"/>
          <w:szCs w:val="24"/>
          <w:rPrChange w:id="1000" w:author="Gabriela" w:date="2023-05-17T22:06:00Z">
            <w:rPr>
              <w:rFonts w:ascii="Trebuchet MS" w:hAnsi="Trebuchet MS" w:cs="Times New Roman"/>
              <w:i/>
              <w:sz w:val="24"/>
              <w:szCs w:val="24"/>
            </w:rPr>
          </w:rPrChange>
        </w:rPr>
        <w:t xml:space="preserve">europene </w:t>
      </w:r>
      <w:r w:rsidR="002F6292" w:rsidRPr="007707C1">
        <w:rPr>
          <w:rFonts w:ascii="Calibri" w:hAnsi="Calibri" w:cs="Calibri"/>
          <w:i/>
          <w:sz w:val="24"/>
          <w:szCs w:val="24"/>
          <w:rPrChange w:id="1001" w:author="Gabriela" w:date="2023-05-17T22:06:00Z">
            <w:rPr>
              <w:rFonts w:ascii="Trebuchet MS" w:hAnsi="Trebuchet MS" w:cs="Times New Roman"/>
              <w:i/>
              <w:sz w:val="24"/>
              <w:szCs w:val="24"/>
            </w:rPr>
          </w:rPrChange>
        </w:rPr>
        <w:t xml:space="preserve">şi naţionale în domeniul dezvoltării durabile, inclusv DNSH, </w:t>
      </w:r>
      <w:r w:rsidRPr="007707C1">
        <w:rPr>
          <w:rFonts w:ascii="Calibri" w:hAnsi="Calibri" w:cs="Calibri"/>
          <w:i/>
          <w:sz w:val="24"/>
          <w:szCs w:val="24"/>
          <w:rPrChange w:id="1002" w:author="Gabriela" w:date="2023-05-17T22:06:00Z">
            <w:rPr>
              <w:rFonts w:ascii="Trebuchet MS" w:hAnsi="Trebuchet MS" w:cs="Times New Roman"/>
              <w:i/>
              <w:sz w:val="24"/>
              <w:szCs w:val="24"/>
            </w:rPr>
          </w:rPrChange>
        </w:rPr>
        <w:t>imunizarea la schimbări climatice, egalităţii de şanse, şi nediscriminării, egalităţii de</w:t>
      </w:r>
      <w:bookmarkStart w:id="1003" w:name="_GoBack"/>
      <w:bookmarkEnd w:id="1003"/>
      <w:r w:rsidRPr="007707C1">
        <w:rPr>
          <w:rFonts w:ascii="Calibri" w:hAnsi="Calibri" w:cs="Calibri"/>
          <w:i/>
          <w:sz w:val="24"/>
          <w:szCs w:val="24"/>
          <w:rPrChange w:id="1004" w:author="Gabriela" w:date="2023-05-17T22:06:00Z">
            <w:rPr>
              <w:rFonts w:ascii="Trebuchet MS" w:hAnsi="Trebuchet MS" w:cs="Times New Roman"/>
              <w:i/>
              <w:sz w:val="24"/>
              <w:szCs w:val="24"/>
            </w:rPr>
          </w:rPrChange>
        </w:rPr>
        <w:t xml:space="preserve"> gen, GDPR, Carta drepturilor fundamentale a Uniunii Europene, </w:t>
      </w:r>
      <w:r w:rsidR="00E30336" w:rsidRPr="007707C1">
        <w:rPr>
          <w:rFonts w:ascii="Calibri" w:hAnsi="Calibri" w:cs="Calibri"/>
          <w:i/>
          <w:sz w:val="24"/>
          <w:szCs w:val="24"/>
          <w:rPrChange w:id="1005" w:author="Gabriela" w:date="2023-05-17T22:06:00Z">
            <w:rPr>
              <w:rFonts w:ascii="Trebuchet MS" w:hAnsi="Trebuchet MS" w:cs="Times New Roman"/>
              <w:i/>
              <w:sz w:val="24"/>
              <w:szCs w:val="24"/>
            </w:rPr>
          </w:rPrChange>
        </w:rPr>
        <w:t xml:space="preserve">Convenția ONU privind Drepturile Persoanelor cu Handicap, </w:t>
      </w:r>
      <w:r w:rsidRPr="007707C1">
        <w:rPr>
          <w:rFonts w:ascii="Calibri" w:hAnsi="Calibri" w:cs="Calibri"/>
          <w:i/>
          <w:sz w:val="24"/>
          <w:szCs w:val="24"/>
          <w:rPrChange w:id="1006" w:author="Gabriela" w:date="2023-05-17T22:06:00Z">
            <w:rPr>
              <w:rFonts w:ascii="Trebuchet MS" w:hAnsi="Trebuchet MS" w:cs="Times New Roman"/>
              <w:i/>
              <w:sz w:val="24"/>
              <w:szCs w:val="24"/>
            </w:rPr>
          </w:rPrChange>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556201CB" w:rsidR="00694857" w:rsidRPr="007707C1" w:rsidRDefault="00D61D10">
      <w:pPr>
        <w:pStyle w:val="ListParagraph"/>
        <w:spacing w:after="0" w:line="240" w:lineRule="auto"/>
        <w:ind w:left="426"/>
        <w:jc w:val="both"/>
        <w:rPr>
          <w:rFonts w:ascii="Calibri" w:hAnsi="Calibri" w:cs="Calibri"/>
          <w:i/>
          <w:sz w:val="24"/>
          <w:szCs w:val="24"/>
          <w:rPrChange w:id="1007" w:author="Gabriela" w:date="2023-05-17T22:06:00Z">
            <w:rPr>
              <w:rFonts w:ascii="Trebuchet MS" w:hAnsi="Trebuchet MS" w:cs="Times New Roman"/>
              <w:i/>
              <w:sz w:val="24"/>
              <w:szCs w:val="24"/>
            </w:rPr>
          </w:rPrChange>
        </w:rPr>
        <w:pPrChange w:id="1008" w:author="Gabriela" w:date="2023-05-17T23:13:00Z">
          <w:pPr>
            <w:pStyle w:val="ListParagraph"/>
            <w:spacing w:after="0" w:line="240" w:lineRule="auto"/>
            <w:jc w:val="both"/>
          </w:pPr>
        </w:pPrChange>
      </w:pPr>
      <w:r w:rsidRPr="007707C1">
        <w:rPr>
          <w:rFonts w:ascii="Calibri" w:hAnsi="Calibri" w:cs="Calibri"/>
          <w:sz w:val="24"/>
          <w:szCs w:val="24"/>
          <w:rPrChange w:id="1009"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1010"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1011" w:author="Gabriela" w:date="2023-05-17T22:06:00Z">
            <w:rPr/>
          </w:rPrChange>
        </w:rPr>
        <w:fldChar w:fldCharType="end"/>
      </w:r>
      <w:bookmarkStart w:id="1012" w:name="__Fieldmark__14462_1580758020"/>
      <w:bookmarkEnd w:id="1012"/>
      <w:r w:rsidR="002F6292" w:rsidRPr="007707C1">
        <w:rPr>
          <w:rFonts w:ascii="Calibri" w:hAnsi="Calibri" w:cs="Calibri"/>
          <w:i/>
          <w:iCs/>
          <w:sz w:val="24"/>
          <w:szCs w:val="24"/>
          <w:lang w:eastAsia="sk-SK"/>
          <w:rPrChange w:id="1013" w:author="Gabriela" w:date="2023-05-17T22:06:00Z">
            <w:rPr>
              <w:rFonts w:ascii="Trebuchet MS" w:hAnsi="Trebuchet MS" w:cs="Times New Roman"/>
              <w:i/>
              <w:iCs/>
              <w:sz w:val="24"/>
              <w:szCs w:val="24"/>
              <w:lang w:eastAsia="sk-SK"/>
            </w:rPr>
          </w:rPrChange>
        </w:rPr>
        <w:t xml:space="preserve"> </w:t>
      </w:r>
      <w:r w:rsidR="002F6292" w:rsidRPr="007707C1">
        <w:rPr>
          <w:rFonts w:ascii="Calibri" w:hAnsi="Calibri" w:cs="Calibri"/>
          <w:i/>
          <w:sz w:val="24"/>
          <w:szCs w:val="24"/>
          <w:rPrChange w:id="1014" w:author="Gabriela" w:date="2023-05-17T22:06:00Z">
            <w:rPr>
              <w:rFonts w:ascii="Trebuchet MS" w:hAnsi="Trebuchet MS" w:cs="Times New Roman"/>
              <w:i/>
              <w:sz w:val="24"/>
              <w:szCs w:val="24"/>
            </w:rPr>
          </w:rPrChange>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del w:id="1015" w:author="Cristina" w:date="2023-05-19T13:47:00Z">
        <w:r w:rsidR="00637403" w:rsidRPr="00AF7FBF" w:rsidDel="007B0B77">
          <w:rPr>
            <w:rFonts w:ascii="Calibri" w:hAnsi="Calibri" w:cs="Calibri"/>
            <w:i/>
            <w:sz w:val="24"/>
            <w:szCs w:val="24"/>
            <w:rPrChange w:id="1016" w:author="Cristina" w:date="2023-05-19T13:30:00Z">
              <w:rPr>
                <w:rFonts w:ascii="Trebuchet MS" w:hAnsi="Trebuchet MS" w:cs="Times New Roman"/>
                <w:i/>
                <w:sz w:val="24"/>
                <w:szCs w:val="24"/>
                <w:lang w:val="en-US"/>
              </w:rPr>
            </w:rPrChange>
          </w:rPr>
          <w:delText>&lt;</w:delText>
        </w:r>
        <w:r w:rsidR="002F6292" w:rsidRPr="007707C1" w:rsidDel="007B0B77">
          <w:rPr>
            <w:rFonts w:ascii="Calibri" w:hAnsi="Calibri" w:cs="Calibri"/>
            <w:i/>
            <w:sz w:val="24"/>
            <w:szCs w:val="24"/>
            <w:highlight w:val="lightGray"/>
            <w:rPrChange w:id="1017" w:author="Gabriela" w:date="2023-05-17T22:06:00Z">
              <w:rPr>
                <w:rFonts w:ascii="Trebuchet MS" w:hAnsi="Trebuchet MS" w:cs="Times New Roman"/>
                <w:i/>
                <w:sz w:val="24"/>
                <w:szCs w:val="24"/>
                <w:highlight w:val="lightGray"/>
              </w:rPr>
            </w:rPrChange>
          </w:rPr>
          <w:delText>xxx</w:delText>
        </w:r>
        <w:r w:rsidR="00637403" w:rsidRPr="007707C1" w:rsidDel="007B0B77">
          <w:rPr>
            <w:rFonts w:ascii="Calibri" w:hAnsi="Calibri" w:cs="Calibri"/>
            <w:i/>
            <w:sz w:val="24"/>
            <w:szCs w:val="24"/>
            <w:rPrChange w:id="1018" w:author="Gabriela" w:date="2023-05-17T22:06:00Z">
              <w:rPr>
                <w:rFonts w:ascii="Trebuchet MS" w:hAnsi="Trebuchet MS" w:cs="Times New Roman"/>
                <w:i/>
                <w:sz w:val="24"/>
                <w:szCs w:val="24"/>
              </w:rPr>
            </w:rPrChange>
          </w:rPr>
          <w:delText>&gt;</w:delText>
        </w:r>
      </w:del>
      <w:ins w:id="1019" w:author="Cristina" w:date="2023-05-19T13:47:00Z">
        <w:r w:rsidR="007B0B77">
          <w:rPr>
            <w:rFonts w:ascii="Calibri" w:hAnsi="Calibri" w:cs="Calibri"/>
            <w:i/>
            <w:sz w:val="24"/>
            <w:szCs w:val="24"/>
          </w:rPr>
          <w:t xml:space="preserve">5 </w:t>
        </w:r>
      </w:ins>
      <w:ins w:id="1020" w:author="Cristina" w:date="2023-05-19T13:48:00Z">
        <w:r w:rsidR="007B0B77">
          <w:rPr>
            <w:rFonts w:ascii="Calibri" w:hAnsi="Calibri" w:cs="Calibri"/>
            <w:i/>
            <w:sz w:val="24"/>
            <w:szCs w:val="24"/>
          </w:rPr>
          <w:t>zile</w:t>
        </w:r>
      </w:ins>
      <w:r w:rsidR="00637403" w:rsidRPr="007707C1">
        <w:rPr>
          <w:rFonts w:ascii="Calibri" w:hAnsi="Calibri" w:cs="Calibri"/>
          <w:i/>
          <w:sz w:val="24"/>
          <w:szCs w:val="24"/>
          <w:rPrChange w:id="1021" w:author="Gabriela" w:date="2023-05-17T22:06:00Z">
            <w:rPr>
              <w:rFonts w:ascii="Trebuchet MS" w:hAnsi="Trebuchet MS" w:cs="Times New Roman"/>
              <w:i/>
              <w:sz w:val="24"/>
              <w:szCs w:val="24"/>
            </w:rPr>
          </w:rPrChange>
        </w:rPr>
        <w:t xml:space="preserve"> </w:t>
      </w:r>
      <w:r w:rsidR="002F6292" w:rsidRPr="007707C1">
        <w:rPr>
          <w:rFonts w:ascii="Calibri" w:hAnsi="Calibri" w:cs="Calibri"/>
          <w:i/>
          <w:sz w:val="24"/>
          <w:szCs w:val="24"/>
          <w:rPrChange w:id="1022" w:author="Gabriela" w:date="2023-05-17T22:06:00Z">
            <w:rPr>
              <w:rFonts w:ascii="Trebuchet MS" w:hAnsi="Trebuchet MS" w:cs="Times New Roman"/>
              <w:i/>
              <w:sz w:val="24"/>
              <w:szCs w:val="24"/>
            </w:rPr>
          </w:rPrChange>
        </w:rPr>
        <w:t xml:space="preserve"> de la luarea la cunoștință a situației respective.</w:t>
      </w:r>
    </w:p>
    <w:p w14:paraId="67BA6AEA" w14:textId="4D6BF9EA" w:rsidR="00E30336" w:rsidRPr="007707C1" w:rsidRDefault="00E30336">
      <w:pPr>
        <w:pStyle w:val="ListParagraph"/>
        <w:spacing w:after="0" w:line="240" w:lineRule="auto"/>
        <w:ind w:left="426"/>
        <w:jc w:val="both"/>
        <w:rPr>
          <w:rFonts w:ascii="Calibri" w:hAnsi="Calibri" w:cs="Calibri"/>
          <w:i/>
          <w:sz w:val="24"/>
          <w:szCs w:val="24"/>
          <w:rPrChange w:id="1023" w:author="Gabriela" w:date="2023-05-17T22:06:00Z">
            <w:rPr>
              <w:rFonts w:ascii="Trebuchet MS" w:hAnsi="Trebuchet MS" w:cs="Times New Roman"/>
              <w:i/>
              <w:sz w:val="24"/>
              <w:szCs w:val="24"/>
            </w:rPr>
          </w:rPrChange>
        </w:rPr>
        <w:pPrChange w:id="1024" w:author="Gabriela" w:date="2023-05-17T23:13:00Z">
          <w:pPr>
            <w:pStyle w:val="ListParagraph"/>
            <w:spacing w:after="0" w:line="240" w:lineRule="auto"/>
            <w:jc w:val="both"/>
          </w:pPr>
        </w:pPrChange>
      </w:pPr>
      <w:r w:rsidRPr="007707C1">
        <w:rPr>
          <w:rFonts w:ascii="Calibri" w:hAnsi="Calibri" w:cs="Calibri"/>
          <w:sz w:val="24"/>
          <w:szCs w:val="24"/>
          <w:rPrChange w:id="1025" w:author="Gabriela" w:date="2023-05-17T22:06:00Z">
            <w:rPr/>
          </w:rPrChange>
        </w:rPr>
        <w:fldChar w:fldCharType="begin">
          <w:ffData>
            <w:name w:val=""/>
            <w:enabled/>
            <w:calcOnExit w:val="0"/>
            <w:checkBox>
              <w:sizeAuto/>
              <w:default w:val="0"/>
            </w:checkBox>
          </w:ffData>
        </w:fldChar>
      </w:r>
      <w:r w:rsidRPr="007707C1">
        <w:rPr>
          <w:rFonts w:ascii="Calibri" w:hAnsi="Calibri" w:cs="Calibri"/>
          <w:sz w:val="24"/>
          <w:szCs w:val="24"/>
          <w:rPrChange w:id="1026" w:author="Gabriela" w:date="2023-05-17T22:06:00Z">
            <w:rPr/>
          </w:rPrChange>
        </w:rPr>
        <w:instrText xml:space="preserve"> FORMCHECKBOX </w:instrText>
      </w:r>
      <w:r w:rsidR="00A45100">
        <w:rPr>
          <w:rFonts w:ascii="Calibri" w:hAnsi="Calibri" w:cs="Calibri"/>
          <w:sz w:val="24"/>
          <w:szCs w:val="24"/>
        </w:rPr>
      </w:r>
      <w:r w:rsidR="00A45100">
        <w:rPr>
          <w:rFonts w:ascii="Calibri" w:hAnsi="Calibri" w:cs="Calibri"/>
          <w:sz w:val="24"/>
          <w:szCs w:val="24"/>
        </w:rPr>
        <w:fldChar w:fldCharType="separate"/>
      </w:r>
      <w:r w:rsidRPr="007707C1">
        <w:rPr>
          <w:rFonts w:ascii="Calibri" w:hAnsi="Calibri" w:cs="Calibri"/>
          <w:sz w:val="24"/>
          <w:szCs w:val="24"/>
          <w:rPrChange w:id="1027" w:author="Gabriela" w:date="2023-05-17T22:06:00Z">
            <w:rPr/>
          </w:rPrChange>
        </w:rPr>
        <w:fldChar w:fldCharType="end"/>
      </w:r>
      <w:r w:rsidRPr="007707C1">
        <w:rPr>
          <w:rFonts w:ascii="Calibri" w:hAnsi="Calibri" w:cs="Calibri"/>
          <w:i/>
          <w:iCs/>
          <w:sz w:val="24"/>
          <w:szCs w:val="24"/>
          <w:lang w:eastAsia="sk-SK"/>
          <w:rPrChange w:id="1028" w:author="Gabriela" w:date="2023-05-17T22:06:00Z">
            <w:rPr>
              <w:rFonts w:ascii="Trebuchet MS" w:hAnsi="Trebuchet MS" w:cs="Times New Roman"/>
              <w:i/>
              <w:iCs/>
              <w:sz w:val="24"/>
              <w:szCs w:val="24"/>
              <w:lang w:eastAsia="sk-SK"/>
            </w:rPr>
          </w:rPrChange>
        </w:rPr>
        <w:t xml:space="preserve"> </w:t>
      </w:r>
      <w:r w:rsidRPr="007707C1">
        <w:rPr>
          <w:rFonts w:ascii="Calibri" w:hAnsi="Calibri" w:cs="Calibri"/>
          <w:i/>
          <w:sz w:val="24"/>
          <w:szCs w:val="24"/>
          <w:rPrChange w:id="1029" w:author="Gabriela" w:date="2023-05-17T22:06:00Z">
            <w:rPr>
              <w:rFonts w:ascii="Trebuchet MS" w:hAnsi="Trebuchet MS" w:cs="Times New Roman"/>
              <w:i/>
              <w:sz w:val="24"/>
              <w:szCs w:val="24"/>
            </w:rPr>
          </w:rPrChange>
        </w:rPr>
        <w:t xml:space="preserve">Să iau toate măsurile pentru respectarea regulilor privind </w:t>
      </w:r>
      <w:r w:rsidR="00517B96" w:rsidRPr="007707C1">
        <w:rPr>
          <w:rFonts w:ascii="Calibri" w:hAnsi="Calibri" w:cs="Calibri"/>
          <w:i/>
          <w:sz w:val="24"/>
          <w:szCs w:val="24"/>
          <w:rPrChange w:id="1030" w:author="Gabriela" w:date="2023-05-17T22:06:00Z">
            <w:rPr>
              <w:rFonts w:ascii="Trebuchet MS" w:hAnsi="Trebuchet MS" w:cs="Times New Roman"/>
              <w:i/>
              <w:sz w:val="24"/>
              <w:szCs w:val="24"/>
            </w:rPr>
          </w:rPrChange>
        </w:rPr>
        <w:t>evitarea</w:t>
      </w:r>
      <w:r w:rsidRPr="007707C1">
        <w:rPr>
          <w:rFonts w:ascii="Calibri" w:hAnsi="Calibri" w:cs="Calibri"/>
          <w:i/>
          <w:sz w:val="24"/>
          <w:szCs w:val="24"/>
          <w:rPrChange w:id="1031" w:author="Gabriela" w:date="2023-05-17T22:06:00Z">
            <w:rPr>
              <w:rFonts w:ascii="Trebuchet MS" w:hAnsi="Trebuchet MS" w:cs="Times New Roman"/>
              <w:i/>
              <w:sz w:val="24"/>
              <w:szCs w:val="24"/>
            </w:rPr>
          </w:rPrChange>
        </w:rPr>
        <w:t xml:space="preserve"> conflictului de interese, în conformitate cu reglementările europene și naționale în vigoare.</w:t>
      </w:r>
    </w:p>
    <w:p w14:paraId="1FA8BB54" w14:textId="2D64C0FF" w:rsidR="009C41AC" w:rsidRPr="007707C1" w:rsidRDefault="009C41AC">
      <w:pPr>
        <w:pStyle w:val="ListParagraph"/>
        <w:spacing w:after="0" w:line="240" w:lineRule="auto"/>
        <w:ind w:left="426"/>
        <w:jc w:val="both"/>
        <w:rPr>
          <w:rFonts w:ascii="Calibri" w:hAnsi="Calibri" w:cs="Calibri"/>
          <w:i/>
          <w:color w:val="00B050"/>
          <w:sz w:val="24"/>
          <w:szCs w:val="24"/>
          <w:rPrChange w:id="1032" w:author="Gabriela" w:date="2023-05-17T22:06:00Z">
            <w:rPr>
              <w:rFonts w:ascii="Trebuchet MS" w:hAnsi="Trebuchet MS" w:cs="Times New Roman"/>
              <w:i/>
              <w:color w:val="00B050"/>
              <w:sz w:val="24"/>
              <w:szCs w:val="24"/>
            </w:rPr>
          </w:rPrChange>
        </w:rPr>
        <w:pPrChange w:id="1033" w:author="Gabriela" w:date="2023-05-17T23:13:00Z">
          <w:pPr>
            <w:pStyle w:val="ListParagraph"/>
            <w:spacing w:after="0" w:line="240" w:lineRule="auto"/>
            <w:jc w:val="both"/>
          </w:pPr>
        </w:pPrChange>
      </w:pPr>
      <w:r w:rsidRPr="007707C1">
        <w:rPr>
          <w:rFonts w:ascii="Calibri" w:hAnsi="Calibri" w:cs="Calibri"/>
          <w:color w:val="00B050"/>
          <w:sz w:val="24"/>
          <w:szCs w:val="24"/>
          <w:rPrChange w:id="1034" w:author="Gabriela" w:date="2023-05-17T22:06:00Z">
            <w:rPr>
              <w:color w:val="00B050"/>
            </w:rPr>
          </w:rPrChange>
        </w:rPr>
        <w:fldChar w:fldCharType="begin">
          <w:ffData>
            <w:name w:val=""/>
            <w:enabled/>
            <w:calcOnExit w:val="0"/>
            <w:checkBox>
              <w:sizeAuto/>
              <w:default w:val="0"/>
            </w:checkBox>
          </w:ffData>
        </w:fldChar>
      </w:r>
      <w:r w:rsidRPr="007707C1">
        <w:rPr>
          <w:rFonts w:ascii="Calibri" w:hAnsi="Calibri" w:cs="Calibri"/>
          <w:color w:val="00B050"/>
          <w:sz w:val="24"/>
          <w:szCs w:val="24"/>
          <w:rPrChange w:id="1035" w:author="Gabriela" w:date="2023-05-17T22:06:00Z">
            <w:rPr>
              <w:color w:val="00B050"/>
            </w:rPr>
          </w:rPrChange>
        </w:rPr>
        <w:instrText xml:space="preserve"> FORMCHECKBOX </w:instrText>
      </w:r>
      <w:r w:rsidR="00A45100">
        <w:rPr>
          <w:rFonts w:ascii="Calibri" w:hAnsi="Calibri" w:cs="Calibri"/>
          <w:color w:val="00B050"/>
          <w:sz w:val="24"/>
          <w:szCs w:val="24"/>
        </w:rPr>
      </w:r>
      <w:r w:rsidR="00A45100">
        <w:rPr>
          <w:rFonts w:ascii="Calibri" w:hAnsi="Calibri" w:cs="Calibri"/>
          <w:color w:val="00B050"/>
          <w:sz w:val="24"/>
          <w:szCs w:val="24"/>
        </w:rPr>
        <w:fldChar w:fldCharType="separate"/>
      </w:r>
      <w:r w:rsidRPr="007707C1">
        <w:rPr>
          <w:rFonts w:ascii="Calibri" w:hAnsi="Calibri" w:cs="Calibri"/>
          <w:color w:val="00B050"/>
          <w:sz w:val="24"/>
          <w:szCs w:val="24"/>
          <w:rPrChange w:id="1036" w:author="Gabriela" w:date="2023-05-17T22:06:00Z">
            <w:rPr>
              <w:color w:val="00B050"/>
            </w:rPr>
          </w:rPrChange>
        </w:rPr>
        <w:fldChar w:fldCharType="end"/>
      </w:r>
      <w:r w:rsidRPr="007707C1">
        <w:rPr>
          <w:rFonts w:ascii="Calibri" w:hAnsi="Calibri" w:cs="Calibri"/>
          <w:i/>
          <w:iCs/>
          <w:color w:val="00B050"/>
          <w:sz w:val="24"/>
          <w:szCs w:val="24"/>
          <w:lang w:eastAsia="sk-SK"/>
          <w:rPrChange w:id="1037" w:author="Gabriela" w:date="2023-05-17T22:06:00Z">
            <w:rPr>
              <w:rFonts w:ascii="Trebuchet MS" w:hAnsi="Trebuchet MS" w:cs="Times New Roman"/>
              <w:i/>
              <w:iCs/>
              <w:color w:val="00B050"/>
              <w:sz w:val="24"/>
              <w:szCs w:val="24"/>
              <w:lang w:eastAsia="sk-SK"/>
            </w:rPr>
          </w:rPrChange>
        </w:rPr>
        <w:t xml:space="preserve"> </w:t>
      </w:r>
      <w:r w:rsidRPr="007707C1">
        <w:rPr>
          <w:rFonts w:ascii="Calibri" w:hAnsi="Calibri" w:cs="Calibri"/>
          <w:i/>
          <w:sz w:val="24"/>
          <w:szCs w:val="24"/>
          <w:rPrChange w:id="1038" w:author="Gabriela" w:date="2023-05-17T22:06:00Z">
            <w:rPr>
              <w:rFonts w:ascii="Trebuchet MS" w:hAnsi="Trebuchet MS" w:cs="Times New Roman"/>
              <w:i/>
              <w:sz w:val="24"/>
              <w:szCs w:val="24"/>
            </w:rPr>
          </w:rPrChange>
        </w:rPr>
        <w:t>Alte cerințe specifice</w:t>
      </w:r>
      <w:r w:rsidR="00AB0CDA" w:rsidRPr="007707C1">
        <w:rPr>
          <w:rFonts w:ascii="Calibri" w:hAnsi="Calibri" w:cs="Calibri"/>
          <w:i/>
          <w:sz w:val="24"/>
          <w:szCs w:val="24"/>
          <w:rPrChange w:id="1039" w:author="Gabriela" w:date="2023-05-17T22:06:00Z">
            <w:rPr>
              <w:rFonts w:ascii="Trebuchet MS" w:hAnsi="Trebuchet MS" w:cs="Times New Roman"/>
              <w:i/>
              <w:sz w:val="24"/>
              <w:szCs w:val="24"/>
            </w:rPr>
          </w:rPrChange>
        </w:rPr>
        <w:t xml:space="preserve"> pentru fiecare apel de </w:t>
      </w:r>
      <w:r w:rsidR="00AB0CDA" w:rsidRPr="00100148">
        <w:rPr>
          <w:rFonts w:ascii="Calibri" w:hAnsi="Calibri" w:cs="Calibri"/>
          <w:i/>
          <w:sz w:val="24"/>
          <w:szCs w:val="24"/>
          <w:rPrChange w:id="1040" w:author="Cristina" w:date="2023-05-29T10:34:00Z">
            <w:rPr>
              <w:rFonts w:ascii="Trebuchet MS" w:hAnsi="Trebuchet MS" w:cs="Times New Roman"/>
              <w:i/>
              <w:sz w:val="24"/>
              <w:szCs w:val="24"/>
            </w:rPr>
          </w:rPrChange>
        </w:rPr>
        <w:t>proiecte</w:t>
      </w:r>
      <w:r w:rsidR="00637403" w:rsidRPr="00100148">
        <w:rPr>
          <w:rFonts w:ascii="Calibri" w:hAnsi="Calibri" w:cs="Calibri"/>
          <w:i/>
          <w:sz w:val="24"/>
          <w:szCs w:val="24"/>
          <w:rPrChange w:id="1041" w:author="Cristina" w:date="2023-05-29T10:34:00Z">
            <w:rPr>
              <w:rFonts w:ascii="Trebuchet MS" w:hAnsi="Trebuchet MS" w:cs="Times New Roman"/>
              <w:i/>
              <w:sz w:val="24"/>
              <w:szCs w:val="24"/>
            </w:rPr>
          </w:rPrChange>
        </w:rPr>
        <w:t xml:space="preserve"> </w:t>
      </w:r>
      <w:r w:rsidR="00637403" w:rsidRPr="00100148">
        <w:rPr>
          <w:rFonts w:ascii="Calibri" w:hAnsi="Calibri" w:cs="Calibri"/>
          <w:i/>
          <w:sz w:val="24"/>
          <w:szCs w:val="24"/>
          <w:rPrChange w:id="1042" w:author="Cristina" w:date="2023-05-29T10:34:00Z">
            <w:rPr>
              <w:rFonts w:ascii="Trebuchet MS" w:hAnsi="Trebuchet MS" w:cs="Times New Roman"/>
              <w:i/>
              <w:color w:val="00B050"/>
              <w:sz w:val="24"/>
              <w:szCs w:val="24"/>
            </w:rPr>
          </w:rPrChange>
        </w:rPr>
        <w:t>(</w:t>
      </w:r>
      <w:r w:rsidR="00637403" w:rsidRPr="00100148">
        <w:rPr>
          <w:rFonts w:ascii="Calibri" w:hAnsi="Calibri" w:cs="Calibri"/>
          <w:i/>
          <w:iCs/>
          <w:sz w:val="24"/>
          <w:szCs w:val="24"/>
          <w:rPrChange w:id="1043" w:author="Cristina" w:date="2023-05-29T10:34:00Z">
            <w:rPr>
              <w:rFonts w:ascii="Trebuchet MS" w:hAnsi="Trebuchet MS" w:cs="Times New Roman"/>
              <w:i/>
              <w:iCs/>
              <w:color w:val="C00000"/>
              <w:sz w:val="18"/>
              <w:szCs w:val="18"/>
            </w:rPr>
          </w:rPrChange>
        </w:rPr>
        <w:t>text static introdus la definire apel ca angajament distinct, va fi adaptat de către Autoritatea de management pentru fiecare apel</w:t>
      </w:r>
      <w:r w:rsidR="00637403" w:rsidRPr="00100148">
        <w:rPr>
          <w:rFonts w:ascii="Calibri" w:hAnsi="Calibri" w:cs="Calibri"/>
          <w:i/>
          <w:sz w:val="24"/>
          <w:szCs w:val="24"/>
          <w:rPrChange w:id="1044" w:author="Cristina" w:date="2023-05-29T10:34:00Z">
            <w:rPr>
              <w:rFonts w:ascii="Trebuchet MS" w:hAnsi="Trebuchet MS" w:cs="Times New Roman"/>
              <w:i/>
              <w:color w:val="C00000"/>
              <w:sz w:val="24"/>
              <w:szCs w:val="24"/>
            </w:rPr>
          </w:rPrChange>
        </w:rPr>
        <w:t>)</w:t>
      </w:r>
      <w:r w:rsidRPr="00100148">
        <w:rPr>
          <w:rFonts w:ascii="Calibri" w:hAnsi="Calibri" w:cs="Calibri"/>
          <w:i/>
          <w:sz w:val="24"/>
          <w:szCs w:val="24"/>
          <w:rPrChange w:id="1045" w:author="Cristina" w:date="2023-05-29T10:34:00Z">
            <w:rPr>
              <w:rFonts w:ascii="Trebuchet MS" w:hAnsi="Trebuchet MS" w:cs="Times New Roman"/>
              <w:i/>
              <w:color w:val="C00000"/>
              <w:sz w:val="24"/>
              <w:szCs w:val="24"/>
            </w:rPr>
          </w:rPrChange>
        </w:rPr>
        <w:t>.</w:t>
      </w:r>
    </w:p>
    <w:p w14:paraId="36AE00CF" w14:textId="04C3C45B" w:rsidR="00D309A0" w:rsidRPr="007707C1" w:rsidRDefault="0071369D" w:rsidP="00062D81">
      <w:pPr>
        <w:pStyle w:val="ListParagraph"/>
        <w:numPr>
          <w:ilvl w:val="0"/>
          <w:numId w:val="3"/>
        </w:numPr>
        <w:suppressAutoHyphens w:val="0"/>
        <w:spacing w:after="0"/>
        <w:ind w:left="782" w:right="64" w:hanging="357"/>
        <w:jc w:val="both"/>
        <w:rPr>
          <w:rFonts w:ascii="Calibri" w:hAnsi="Calibri" w:cs="Calibri"/>
          <w:sz w:val="24"/>
          <w:szCs w:val="24"/>
          <w:rPrChange w:id="1046" w:author="Gabriela" w:date="2023-05-17T22:06:00Z">
            <w:rPr>
              <w:rFonts w:ascii="Trebuchet MS" w:hAnsi="Trebuchet MS"/>
              <w:sz w:val="24"/>
              <w:szCs w:val="24"/>
            </w:rPr>
          </w:rPrChange>
        </w:rPr>
      </w:pPr>
      <w:ins w:id="1047" w:author="Gabriela" w:date="2023-05-17T23:04:00Z">
        <w:r>
          <w:rPr>
            <w:rFonts w:ascii="Calibri" w:hAnsi="Calibri" w:cs="Calibri"/>
            <w:b/>
            <w:bCs/>
            <w:sz w:val="24"/>
            <w:szCs w:val="24"/>
          </w:rPr>
          <w:t>Î</w:t>
        </w:r>
      </w:ins>
      <w:del w:id="1048" w:author="Gabriela" w:date="2023-05-17T23:04:00Z">
        <w:r w:rsidR="00D309A0" w:rsidRPr="007707C1" w:rsidDel="0071369D">
          <w:rPr>
            <w:rFonts w:ascii="Calibri" w:hAnsi="Calibri" w:cs="Calibri"/>
            <w:b/>
            <w:bCs/>
            <w:sz w:val="24"/>
            <w:szCs w:val="24"/>
            <w:rPrChange w:id="1049" w:author="Gabriela" w:date="2023-05-17T22:06:00Z">
              <w:rPr>
                <w:rFonts w:ascii="Trebuchet MS" w:hAnsi="Trebuchet MS"/>
                <w:b/>
                <w:bCs/>
                <w:sz w:val="24"/>
                <w:szCs w:val="24"/>
              </w:rPr>
            </w:rPrChange>
          </w:rPr>
          <w:delText>I</w:delText>
        </w:r>
      </w:del>
      <w:r w:rsidR="00D309A0" w:rsidRPr="007707C1">
        <w:rPr>
          <w:rFonts w:ascii="Calibri" w:hAnsi="Calibri" w:cs="Calibri"/>
          <w:b/>
          <w:bCs/>
          <w:sz w:val="24"/>
          <w:szCs w:val="24"/>
          <w:rPrChange w:id="1050" w:author="Gabriela" w:date="2023-05-17T22:06:00Z">
            <w:rPr>
              <w:rFonts w:ascii="Trebuchet MS" w:hAnsi="Trebuchet MS"/>
              <w:b/>
              <w:bCs/>
              <w:sz w:val="24"/>
              <w:szCs w:val="24"/>
            </w:rPr>
          </w:rPrChange>
        </w:rPr>
        <w:t xml:space="preserve">mi  exprim acordul cu privire la utilizarea şi prelucrarea datelor cu caracter personal de către </w:t>
      </w:r>
      <w:r w:rsidR="00673026" w:rsidRPr="007707C1">
        <w:rPr>
          <w:rFonts w:ascii="Calibri" w:hAnsi="Calibri" w:cs="Calibri"/>
          <w:b/>
          <w:bCs/>
          <w:sz w:val="24"/>
          <w:szCs w:val="24"/>
          <w:rPrChange w:id="1051" w:author="Gabriela" w:date="2023-05-17T22:06:00Z">
            <w:rPr>
              <w:rFonts w:ascii="Trebuchet MS" w:hAnsi="Trebuchet MS"/>
              <w:b/>
              <w:bCs/>
              <w:sz w:val="24"/>
              <w:szCs w:val="24"/>
            </w:rPr>
          </w:rPrChange>
        </w:rPr>
        <w:t>AM</w:t>
      </w:r>
      <w:ins w:id="1052" w:author="Cristina" w:date="2023-05-19T13:48:00Z">
        <w:r w:rsidR="006049BC">
          <w:rPr>
            <w:rFonts w:ascii="Calibri" w:hAnsi="Calibri" w:cs="Calibri"/>
            <w:b/>
            <w:bCs/>
            <w:sz w:val="24"/>
            <w:szCs w:val="24"/>
          </w:rPr>
          <w:t xml:space="preserve"> </w:t>
        </w:r>
      </w:ins>
      <w:del w:id="1053" w:author="Cristina" w:date="2023-05-19T13:48:00Z">
        <w:r w:rsidR="00D309A0" w:rsidRPr="007707C1" w:rsidDel="006049BC">
          <w:rPr>
            <w:rFonts w:ascii="Calibri" w:hAnsi="Calibri" w:cs="Calibri"/>
            <w:b/>
            <w:bCs/>
            <w:sz w:val="24"/>
            <w:szCs w:val="24"/>
            <w:rPrChange w:id="1054" w:author="Gabriela" w:date="2023-05-17T22:06:00Z">
              <w:rPr>
                <w:rFonts w:ascii="Trebuchet MS" w:hAnsi="Trebuchet MS"/>
                <w:b/>
                <w:bCs/>
                <w:sz w:val="24"/>
                <w:szCs w:val="24"/>
              </w:rPr>
            </w:rPrChange>
          </w:rPr>
          <w:delText>/</w:delText>
        </w:r>
        <w:r w:rsidR="00673026" w:rsidRPr="007707C1" w:rsidDel="006049BC">
          <w:rPr>
            <w:rFonts w:ascii="Calibri" w:hAnsi="Calibri" w:cs="Calibri"/>
            <w:b/>
            <w:bCs/>
            <w:sz w:val="24"/>
            <w:szCs w:val="24"/>
            <w:rPrChange w:id="1055" w:author="Gabriela" w:date="2023-05-17T22:06:00Z">
              <w:rPr>
                <w:rFonts w:ascii="Trebuchet MS" w:hAnsi="Trebuchet MS"/>
                <w:b/>
                <w:bCs/>
                <w:sz w:val="24"/>
                <w:szCs w:val="24"/>
              </w:rPr>
            </w:rPrChange>
          </w:rPr>
          <w:delText>OI</w:delText>
        </w:r>
        <w:r w:rsidR="003C403D" w:rsidRPr="007707C1" w:rsidDel="006049BC">
          <w:rPr>
            <w:rFonts w:ascii="Calibri" w:hAnsi="Calibri" w:cs="Calibri"/>
            <w:b/>
            <w:bCs/>
            <w:sz w:val="24"/>
            <w:szCs w:val="24"/>
            <w:rPrChange w:id="1056" w:author="Gabriela" w:date="2023-05-17T22:06:00Z">
              <w:rPr>
                <w:rFonts w:ascii="Trebuchet MS" w:hAnsi="Trebuchet MS"/>
                <w:b/>
                <w:bCs/>
                <w:sz w:val="24"/>
                <w:szCs w:val="24"/>
              </w:rPr>
            </w:rPrChange>
          </w:rPr>
          <w:delText xml:space="preserve"> </w:delText>
        </w:r>
      </w:del>
      <w:r w:rsidR="003C403D" w:rsidRPr="007707C1">
        <w:rPr>
          <w:rFonts w:ascii="Calibri" w:hAnsi="Calibri" w:cs="Calibri"/>
          <w:b/>
          <w:bCs/>
          <w:sz w:val="24"/>
          <w:szCs w:val="24"/>
          <w:rPrChange w:id="1057" w:author="Gabriela" w:date="2023-05-17T22:06:00Z">
            <w:rPr>
              <w:rFonts w:ascii="Trebuchet MS" w:hAnsi="Trebuchet MS"/>
              <w:b/>
              <w:bCs/>
              <w:sz w:val="24"/>
              <w:szCs w:val="24"/>
            </w:rPr>
          </w:rPrChange>
        </w:rPr>
        <w:t>responsabil sau orice altă structura cu responsabilități în gestiunea și controlul fondurilor</w:t>
      </w:r>
      <w:r w:rsidR="00EE24E5" w:rsidRPr="007707C1">
        <w:rPr>
          <w:rFonts w:ascii="Calibri" w:hAnsi="Calibri" w:cs="Calibri"/>
          <w:b/>
          <w:bCs/>
          <w:sz w:val="24"/>
          <w:szCs w:val="24"/>
          <w:rPrChange w:id="1058" w:author="Gabriela" w:date="2023-05-17T22:06:00Z">
            <w:rPr>
              <w:rFonts w:ascii="Trebuchet MS" w:hAnsi="Trebuchet MS"/>
              <w:b/>
              <w:bCs/>
              <w:sz w:val="24"/>
              <w:szCs w:val="24"/>
            </w:rPr>
          </w:rPrChange>
        </w:rPr>
        <w:t xml:space="preserve"> europene</w:t>
      </w:r>
      <w:r w:rsidR="00D309A0" w:rsidRPr="007707C1">
        <w:rPr>
          <w:rFonts w:ascii="Calibri" w:hAnsi="Calibri" w:cs="Calibri"/>
          <w:b/>
          <w:bCs/>
          <w:sz w:val="24"/>
          <w:szCs w:val="24"/>
          <w:rPrChange w:id="1059" w:author="Gabriela" w:date="2023-05-17T22:06:00Z">
            <w:rPr>
              <w:rFonts w:ascii="Trebuchet MS" w:hAnsi="Trebuchet MS"/>
              <w:b/>
              <w:bCs/>
              <w:sz w:val="24"/>
              <w:szCs w:val="24"/>
            </w:rPr>
          </w:rPrChange>
        </w:rPr>
        <w:t>, în cadrul procesului de evaluare și contract</w:t>
      </w:r>
      <w:r w:rsidR="00CA601F" w:rsidRPr="007707C1">
        <w:rPr>
          <w:rFonts w:ascii="Calibri" w:hAnsi="Calibri" w:cs="Calibri"/>
          <w:b/>
          <w:bCs/>
          <w:sz w:val="24"/>
          <w:szCs w:val="24"/>
          <w:rPrChange w:id="1060" w:author="Gabriela" w:date="2023-05-17T22:06:00Z">
            <w:rPr>
              <w:rFonts w:ascii="Trebuchet MS" w:hAnsi="Trebuchet MS"/>
              <w:b/>
              <w:bCs/>
              <w:sz w:val="24"/>
              <w:szCs w:val="24"/>
            </w:rPr>
          </w:rPrChange>
        </w:rPr>
        <w:t>ar</w:t>
      </w:r>
      <w:r w:rsidR="00D309A0" w:rsidRPr="007707C1">
        <w:rPr>
          <w:rFonts w:ascii="Calibri" w:hAnsi="Calibri" w:cs="Calibri"/>
          <w:b/>
          <w:bCs/>
          <w:sz w:val="24"/>
          <w:szCs w:val="24"/>
          <w:rPrChange w:id="1061" w:author="Gabriela" w:date="2023-05-17T22:06:00Z">
            <w:rPr>
              <w:rFonts w:ascii="Trebuchet MS" w:hAnsi="Trebuchet MS"/>
              <w:b/>
              <w:bCs/>
              <w:sz w:val="24"/>
              <w:szCs w:val="24"/>
            </w:rPr>
          </w:rPrChange>
        </w:rPr>
        <w:t>e și în cadrul verificărilor de management/audit/control, în scopul îndeplinirii activităților specifice, cu respectarea prevederilor legale</w:t>
      </w:r>
      <w:r w:rsidR="00D309A0" w:rsidRPr="007707C1">
        <w:rPr>
          <w:rFonts w:ascii="Calibri" w:hAnsi="Calibri" w:cs="Calibri"/>
          <w:sz w:val="24"/>
          <w:szCs w:val="24"/>
          <w:rPrChange w:id="1062" w:author="Gabriela" w:date="2023-05-17T22:06:00Z">
            <w:rPr>
              <w:rFonts w:ascii="Trebuchet MS" w:hAnsi="Trebuchet MS"/>
              <w:sz w:val="24"/>
              <w:szCs w:val="24"/>
            </w:rPr>
          </w:rPrChange>
        </w:rPr>
        <w:t>.</w:t>
      </w:r>
    </w:p>
    <w:p w14:paraId="01E36F88" w14:textId="449EF036" w:rsidR="00694857" w:rsidRPr="007707C1" w:rsidRDefault="002F6292" w:rsidP="00062D81">
      <w:pPr>
        <w:pStyle w:val="bullet"/>
        <w:numPr>
          <w:ilvl w:val="0"/>
          <w:numId w:val="3"/>
        </w:numPr>
        <w:spacing w:before="0" w:after="0"/>
        <w:ind w:left="782" w:hanging="357"/>
        <w:rPr>
          <w:rFonts w:ascii="Calibri" w:hAnsi="Calibri" w:cs="Calibri"/>
          <w:b/>
          <w:sz w:val="24"/>
          <w:rPrChange w:id="1063" w:author="Gabriela" w:date="2023-05-17T22:06:00Z">
            <w:rPr>
              <w:b/>
              <w:sz w:val="24"/>
            </w:rPr>
          </w:rPrChange>
        </w:rPr>
      </w:pPr>
      <w:r w:rsidRPr="007707C1">
        <w:rPr>
          <w:rFonts w:ascii="Calibri" w:hAnsi="Calibri" w:cs="Calibri"/>
          <w:b/>
          <w:sz w:val="24"/>
          <w:rPrChange w:id="1064" w:author="Gabriela" w:date="2023-05-17T22:06:00Z">
            <w:rPr>
              <w:b/>
              <w:sz w:val="24"/>
            </w:rPr>
          </w:rPrChange>
        </w:rPr>
        <w:lastRenderedPageBreak/>
        <w:t>Declar că am luat la cunoștință că în etapa de contractare am obligația să fac dovada tuturor celor declarate prin prezenta Declarație, sub sancțiunea respingerii cererii de finanțare</w:t>
      </w:r>
    </w:p>
    <w:p w14:paraId="055D8A49" w14:textId="5DB74C8E" w:rsidR="00311AB4" w:rsidRPr="007707C1" w:rsidRDefault="00311AB4" w:rsidP="00311AB4">
      <w:pPr>
        <w:pStyle w:val="bullet"/>
        <w:numPr>
          <w:ilvl w:val="0"/>
          <w:numId w:val="3"/>
        </w:numPr>
        <w:spacing w:before="0" w:after="0"/>
        <w:ind w:left="782" w:hanging="357"/>
        <w:rPr>
          <w:rFonts w:ascii="Calibri" w:hAnsi="Calibri" w:cs="Calibri"/>
          <w:b/>
          <w:sz w:val="24"/>
          <w:rPrChange w:id="1065" w:author="Gabriela" w:date="2023-05-17T22:06:00Z">
            <w:rPr>
              <w:b/>
              <w:sz w:val="24"/>
            </w:rPr>
          </w:rPrChange>
        </w:rPr>
      </w:pPr>
      <w:r w:rsidRPr="007707C1">
        <w:rPr>
          <w:rFonts w:ascii="Calibri" w:hAnsi="Calibri" w:cs="Calibri"/>
          <w:b/>
          <w:sz w:val="24"/>
          <w:rPrChange w:id="1066" w:author="Gabriela" w:date="2023-05-17T22:06:00Z">
            <w:rPr>
              <w:b/>
              <w:sz w:val="24"/>
            </w:rPr>
          </w:rPrChange>
        </w:rPr>
        <w:t xml:space="preserve">Declar că sunt pe deplin autorizat să semnez această declaraţie în numele </w:t>
      </w:r>
      <w:r w:rsidRPr="007707C1">
        <w:rPr>
          <w:rFonts w:ascii="Calibri" w:hAnsi="Calibri" w:cs="Calibri"/>
          <w:sz w:val="24"/>
          <w:rPrChange w:id="1067" w:author="Gabriela" w:date="2023-05-17T22:06:00Z">
            <w:rPr>
              <w:sz w:val="24"/>
            </w:rPr>
          </w:rPrChange>
        </w:rPr>
        <w:t xml:space="preserve">&lt;denumire </w:t>
      </w:r>
      <w:r w:rsidRPr="007707C1">
        <w:rPr>
          <w:rFonts w:ascii="Calibri" w:hAnsi="Calibri" w:cs="Calibri"/>
          <w:sz w:val="24"/>
          <w:shd w:val="clear" w:color="auto" w:fill="B2B2B2"/>
          <w:rPrChange w:id="1068" w:author="Gabriela" w:date="2023-05-17T22:06:00Z">
            <w:rPr>
              <w:sz w:val="24"/>
              <w:shd w:val="clear" w:color="auto" w:fill="B2B2B2"/>
            </w:rPr>
          </w:rPrChange>
        </w:rPr>
        <w:t>entitate juridica</w:t>
      </w:r>
      <w:r w:rsidRPr="007707C1">
        <w:rPr>
          <w:rFonts w:ascii="Calibri" w:hAnsi="Calibri" w:cs="Calibri"/>
          <w:sz w:val="24"/>
          <w:rPrChange w:id="1069" w:author="Gabriela" w:date="2023-05-17T22:06:00Z">
            <w:rPr>
              <w:sz w:val="24"/>
            </w:rPr>
          </w:rPrChange>
        </w:rPr>
        <w:t>&gt;</w:t>
      </w:r>
      <w:r w:rsidRPr="007707C1">
        <w:rPr>
          <w:rFonts w:ascii="Calibri" w:hAnsi="Calibri" w:cs="Calibri"/>
          <w:b/>
          <w:sz w:val="24"/>
          <w:rPrChange w:id="1070" w:author="Gabriela" w:date="2023-05-17T22:06:00Z">
            <w:rPr>
              <w:b/>
              <w:sz w:val="24"/>
            </w:rPr>
          </w:rPrChange>
        </w:rPr>
        <w:t>.</w:t>
      </w:r>
    </w:p>
    <w:p w14:paraId="16F1E0C9" w14:textId="77777777" w:rsidR="00694857" w:rsidRPr="007707C1" w:rsidRDefault="002F6292">
      <w:pPr>
        <w:pStyle w:val="bullet"/>
        <w:numPr>
          <w:ilvl w:val="0"/>
          <w:numId w:val="0"/>
        </w:numPr>
        <w:spacing w:before="0" w:after="0"/>
        <w:ind w:left="720" w:hanging="360"/>
        <w:rPr>
          <w:rFonts w:ascii="Calibri" w:hAnsi="Calibri" w:cs="Calibri"/>
          <w:b/>
          <w:sz w:val="24"/>
          <w:rPrChange w:id="1071" w:author="Gabriela" w:date="2023-05-17T22:06:00Z">
            <w:rPr>
              <w:b/>
              <w:sz w:val="24"/>
            </w:rPr>
          </w:rPrChange>
        </w:rPr>
      </w:pPr>
      <w:r w:rsidRPr="007707C1">
        <w:rPr>
          <w:rFonts w:ascii="Calibri" w:hAnsi="Calibri" w:cs="Calibri"/>
          <w:b/>
          <w:sz w:val="24"/>
          <w:rPrChange w:id="1072" w:author="Gabriela" w:date="2023-05-17T22:06:00Z">
            <w:rPr>
              <w:b/>
              <w:sz w:val="24"/>
            </w:rPr>
          </w:rPrChange>
        </w:rPr>
        <w:t>&lt;</w:t>
      </w:r>
      <w:r w:rsidRPr="007707C1">
        <w:rPr>
          <w:rFonts w:ascii="Calibri" w:hAnsi="Calibri" w:cs="Calibri"/>
          <w:b/>
          <w:sz w:val="24"/>
          <w:shd w:val="clear" w:color="auto" w:fill="B2B2B2"/>
          <w:rPrChange w:id="1073" w:author="Gabriela" w:date="2023-05-17T22:06:00Z">
            <w:rPr>
              <w:b/>
              <w:sz w:val="24"/>
              <w:shd w:val="clear" w:color="auto" w:fill="B2B2B2"/>
            </w:rPr>
          </w:rPrChange>
        </w:rPr>
        <w:t>nume</w:t>
      </w:r>
      <w:r w:rsidRPr="007707C1">
        <w:rPr>
          <w:rFonts w:ascii="Calibri" w:hAnsi="Calibri" w:cs="Calibri"/>
          <w:b/>
          <w:sz w:val="24"/>
          <w:rPrChange w:id="1074" w:author="Gabriela" w:date="2023-05-17T22:06:00Z">
            <w:rPr>
              <w:b/>
              <w:sz w:val="24"/>
            </w:rPr>
          </w:rPrChange>
        </w:rPr>
        <w:t>&gt;, &lt;</w:t>
      </w:r>
      <w:r w:rsidRPr="007707C1">
        <w:rPr>
          <w:rFonts w:ascii="Calibri" w:hAnsi="Calibri" w:cs="Calibri"/>
          <w:b/>
          <w:sz w:val="24"/>
          <w:shd w:val="clear" w:color="auto" w:fill="B2B2B2"/>
          <w:rPrChange w:id="1075" w:author="Gabriela" w:date="2023-05-17T22:06:00Z">
            <w:rPr>
              <w:b/>
              <w:sz w:val="24"/>
              <w:shd w:val="clear" w:color="auto" w:fill="B2B2B2"/>
            </w:rPr>
          </w:rPrChange>
        </w:rPr>
        <w:t>prenume</w:t>
      </w:r>
      <w:r w:rsidRPr="007707C1">
        <w:rPr>
          <w:rFonts w:ascii="Calibri" w:hAnsi="Calibri" w:cs="Calibri"/>
          <w:b/>
          <w:sz w:val="24"/>
          <w:rPrChange w:id="1076" w:author="Gabriela" w:date="2023-05-17T22:06:00Z">
            <w:rPr>
              <w:b/>
              <w:sz w:val="24"/>
            </w:rPr>
          </w:rPrChange>
        </w:rPr>
        <w:t xml:space="preserve">&gt;, </w:t>
      </w:r>
    </w:p>
    <w:p w14:paraId="58F64113" w14:textId="77777777" w:rsidR="0035348F" w:rsidRPr="007707C1" w:rsidRDefault="002F6292">
      <w:pPr>
        <w:pStyle w:val="bullet"/>
        <w:numPr>
          <w:ilvl w:val="0"/>
          <w:numId w:val="0"/>
        </w:numPr>
        <w:spacing w:before="0" w:after="0"/>
        <w:ind w:left="720" w:hanging="360"/>
        <w:rPr>
          <w:rFonts w:ascii="Calibri" w:hAnsi="Calibri" w:cs="Calibri"/>
          <w:b/>
          <w:sz w:val="24"/>
          <w:rPrChange w:id="1077" w:author="Gabriela" w:date="2023-05-17T22:06:00Z">
            <w:rPr>
              <w:b/>
              <w:sz w:val="24"/>
            </w:rPr>
          </w:rPrChange>
        </w:rPr>
      </w:pPr>
      <w:r w:rsidRPr="007707C1">
        <w:rPr>
          <w:rFonts w:ascii="Calibri" w:hAnsi="Calibri" w:cs="Calibri"/>
          <w:b/>
          <w:sz w:val="24"/>
          <w:rPrChange w:id="1078" w:author="Gabriela" w:date="2023-05-17T22:06:00Z">
            <w:rPr>
              <w:b/>
              <w:sz w:val="24"/>
            </w:rPr>
          </w:rPrChange>
        </w:rPr>
        <w:t>&lt;</w:t>
      </w:r>
      <w:r w:rsidRPr="007707C1">
        <w:rPr>
          <w:rFonts w:ascii="Calibri" w:hAnsi="Calibri" w:cs="Calibri"/>
          <w:b/>
          <w:sz w:val="24"/>
          <w:shd w:val="clear" w:color="auto" w:fill="B2B2B2"/>
          <w:rPrChange w:id="1079" w:author="Gabriela" w:date="2023-05-17T22:06:00Z">
            <w:rPr>
              <w:b/>
              <w:sz w:val="24"/>
              <w:shd w:val="clear" w:color="auto" w:fill="B2B2B2"/>
            </w:rPr>
          </w:rPrChange>
        </w:rPr>
        <w:t>funcție</w:t>
      </w:r>
      <w:r w:rsidRPr="007707C1">
        <w:rPr>
          <w:rFonts w:ascii="Calibri" w:hAnsi="Calibri" w:cs="Calibri"/>
          <w:b/>
          <w:sz w:val="24"/>
          <w:rPrChange w:id="1080" w:author="Gabriela" w:date="2023-05-17T22:06:00Z">
            <w:rPr>
              <w:b/>
              <w:sz w:val="24"/>
            </w:rPr>
          </w:rPrChange>
        </w:rPr>
        <w:t xml:space="preserve">&gt;, </w:t>
      </w:r>
    </w:p>
    <w:p w14:paraId="58493256" w14:textId="331D8C26" w:rsidR="00694857" w:rsidRPr="007707C1" w:rsidRDefault="002F6292">
      <w:pPr>
        <w:pStyle w:val="bullet"/>
        <w:numPr>
          <w:ilvl w:val="0"/>
          <w:numId w:val="0"/>
        </w:numPr>
        <w:spacing w:before="0" w:after="0"/>
        <w:ind w:left="720" w:hanging="360"/>
        <w:rPr>
          <w:rFonts w:ascii="Calibri" w:hAnsi="Calibri" w:cs="Calibri"/>
          <w:b/>
          <w:sz w:val="24"/>
          <w:rPrChange w:id="1081" w:author="Gabriela" w:date="2023-05-17T22:06:00Z">
            <w:rPr>
              <w:b/>
              <w:sz w:val="24"/>
            </w:rPr>
          </w:rPrChange>
        </w:rPr>
      </w:pPr>
      <w:r w:rsidRPr="007707C1">
        <w:rPr>
          <w:rFonts w:ascii="Calibri" w:hAnsi="Calibri" w:cs="Calibri"/>
          <w:b/>
          <w:sz w:val="24"/>
          <w:rPrChange w:id="1082" w:author="Gabriela" w:date="2023-05-17T22:06:00Z">
            <w:rPr>
              <w:b/>
              <w:sz w:val="24"/>
            </w:rPr>
          </w:rPrChange>
        </w:rPr>
        <w:t xml:space="preserve">Semnătură </w:t>
      </w:r>
    </w:p>
    <w:p w14:paraId="594B90E0" w14:textId="0A8DC185" w:rsidR="0035348F" w:rsidRPr="007707C1" w:rsidRDefault="0035348F">
      <w:pPr>
        <w:pStyle w:val="bullet"/>
        <w:numPr>
          <w:ilvl w:val="0"/>
          <w:numId w:val="0"/>
        </w:numPr>
        <w:spacing w:before="0" w:after="0"/>
        <w:ind w:left="720" w:hanging="360"/>
        <w:rPr>
          <w:rFonts w:ascii="Calibri" w:hAnsi="Calibri" w:cs="Calibri"/>
          <w:b/>
          <w:sz w:val="24"/>
          <w:rPrChange w:id="1083" w:author="Gabriela" w:date="2023-05-17T22:06:00Z">
            <w:rPr>
              <w:b/>
              <w:sz w:val="24"/>
            </w:rPr>
          </w:rPrChange>
        </w:rPr>
      </w:pPr>
      <w:r w:rsidRPr="007707C1">
        <w:rPr>
          <w:rFonts w:ascii="Calibri" w:hAnsi="Calibri" w:cs="Calibri"/>
          <w:b/>
          <w:sz w:val="24"/>
          <w:rPrChange w:id="1084" w:author="Gabriela" w:date="2023-05-17T22:06:00Z">
            <w:rPr>
              <w:b/>
              <w:sz w:val="24"/>
            </w:rPr>
          </w:rPrChange>
        </w:rPr>
        <w:t>Dată (</w:t>
      </w:r>
      <w:r w:rsidRPr="007707C1">
        <w:rPr>
          <w:rFonts w:ascii="Calibri" w:hAnsi="Calibri" w:cs="Calibri"/>
          <w:b/>
          <w:sz w:val="24"/>
          <w:highlight w:val="lightGray"/>
          <w:rPrChange w:id="1085" w:author="Gabriela" w:date="2023-05-17T22:06:00Z">
            <w:rPr>
              <w:b/>
              <w:sz w:val="24"/>
              <w:highlight w:val="lightGray"/>
            </w:rPr>
          </w:rPrChange>
        </w:rPr>
        <w:t>zz/ll/aaaa</w:t>
      </w:r>
      <w:r w:rsidRPr="007707C1">
        <w:rPr>
          <w:rFonts w:ascii="Calibri" w:hAnsi="Calibri" w:cs="Calibri"/>
          <w:b/>
          <w:sz w:val="24"/>
          <w:rPrChange w:id="1086" w:author="Gabriela" w:date="2023-05-17T22:06:00Z">
            <w:rPr>
              <w:b/>
              <w:sz w:val="24"/>
            </w:rPr>
          </w:rPrChange>
        </w:rPr>
        <w:t>)</w:t>
      </w:r>
      <w:r w:rsidR="00DD4B93" w:rsidRPr="007707C1">
        <w:rPr>
          <w:rFonts w:ascii="Calibri" w:hAnsi="Calibri" w:cs="Calibri"/>
          <w:b/>
          <w:sz w:val="24"/>
          <w:rPrChange w:id="1087" w:author="Gabriela" w:date="2023-05-17T22:06:00Z">
            <w:rPr>
              <w:b/>
              <w:sz w:val="24"/>
            </w:rPr>
          </w:rPrChange>
        </w:rPr>
        <w:t xml:space="preserve"> </w:t>
      </w:r>
    </w:p>
    <w:sectPr w:rsidR="0035348F" w:rsidRPr="007707C1" w:rsidSect="00062D81">
      <w:headerReference w:type="default" r:id="rId11"/>
      <w:footerReference w:type="default" r:id="rId12"/>
      <w:pgSz w:w="12240" w:h="15840"/>
      <w:pgMar w:top="765" w:right="1041" w:bottom="993" w:left="993" w:header="708" w:footer="708"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4" w:author="Gabriela" w:date="2023-05-18T10:44:00Z" w:initials="G">
    <w:p w14:paraId="48FAB2D3" w14:textId="77777777" w:rsidR="00773667" w:rsidRDefault="00773667" w:rsidP="008F787C">
      <w:pPr>
        <w:pStyle w:val="CommentText"/>
      </w:pPr>
      <w:r>
        <w:rPr>
          <w:rStyle w:val="CommentReference"/>
        </w:rPr>
        <w:annotationRef/>
      </w:r>
      <w:r>
        <w:t xml:space="preserve">Aici nu ar trebui sa reformulam putin in sensul </w:t>
      </w:r>
      <w:r>
        <w:rPr>
          <w:i/>
          <w:iCs/>
          <w:color w:val="FF0000"/>
        </w:rPr>
        <w:t>Solicitant de finanţare/ solicitant de finanțare-membru în cadrul parteneriatului/ Solicitant de finanțare-Lider de proiect în cadrul parteneriatului pentru proiectul.</w:t>
      </w:r>
      <w:r>
        <w:rPr>
          <w:i/>
          <w:iCs/>
        </w:rPr>
        <w:t xml:space="preserve"> </w:t>
      </w:r>
      <w:r>
        <w:t xml:space="preserve">Asa cum este in declaratia data nu vad decat calitatea de paretneriat etc </w:t>
      </w:r>
    </w:p>
  </w:comment>
  <w:comment w:id="135" w:author="Gabriela" w:date="2023-05-18T10:15:00Z" w:initials="G">
    <w:p w14:paraId="0A2442CE" w14:textId="7FF45ACF" w:rsidR="0033613D" w:rsidRDefault="0033613D" w:rsidP="000F62D8">
      <w:pPr>
        <w:pStyle w:val="CommentText"/>
      </w:pPr>
      <w:r>
        <w:rPr>
          <w:rStyle w:val="CommentReference"/>
        </w:rPr>
        <w:annotationRef/>
      </w:r>
      <w:r>
        <w:t>Aici daca considerati necesar/corect o sa va rog sa imi spuneti daca considerati necesar sa trecem si tipologia  cu a,b,c etc dupa caz</w:t>
      </w:r>
    </w:p>
  </w:comment>
  <w:comment w:id="376" w:author="Gabriela" w:date="2023-05-18T10:19:00Z" w:initials="G">
    <w:p w14:paraId="74C95188" w14:textId="77777777" w:rsidR="0033613D" w:rsidRDefault="0033613D" w:rsidP="00201D26">
      <w:pPr>
        <w:pStyle w:val="CommentText"/>
      </w:pPr>
      <w:r>
        <w:rPr>
          <w:rStyle w:val="CommentReference"/>
        </w:rPr>
        <w:annotationRef/>
      </w:r>
      <w:r>
        <w:t xml:space="preserve">Aici am eliminat de ex. Valorile asa cum era in ghid, pragurile minime si maxime si am trecut </w:t>
      </w:r>
      <w:r>
        <w:rPr>
          <w:i/>
          <w:iCs/>
          <w:color w:val="FF0000"/>
        </w:rPr>
        <w:t>aferente apelului de proiecte</w:t>
      </w:r>
    </w:p>
  </w:comment>
  <w:comment w:id="581" w:author="Gabriela" w:date="2023-05-18T10:23:00Z" w:initials="G">
    <w:p w14:paraId="50724BF3" w14:textId="77777777" w:rsidR="0033613D" w:rsidRDefault="0033613D" w:rsidP="002E67E8">
      <w:pPr>
        <w:pStyle w:val="CommentText"/>
      </w:pPr>
      <w:r>
        <w:rPr>
          <w:rStyle w:val="CommentReference"/>
        </w:rPr>
        <w:annotationRef/>
      </w:r>
      <w:r>
        <w:t xml:space="preserve">Aici de ex. Daca lasam asa cum era descrierea cerintei 22 din GS de la criterii era un text foarte mare. Am prelucrat si am facut referinta la sectiunea/criteriul/pct. Etc. Solicitantul urmand sa regaseasca in ghid informatia. </w:t>
      </w:r>
    </w:p>
  </w:comment>
  <w:comment w:id="612" w:author="Gabriela" w:date="2023-05-18T10:24:00Z" w:initials="G">
    <w:p w14:paraId="435FFFF9" w14:textId="77777777" w:rsidR="001B33AD" w:rsidRDefault="001B33AD" w:rsidP="00A65008">
      <w:pPr>
        <w:pStyle w:val="CommentText"/>
      </w:pPr>
      <w:r>
        <w:rPr>
          <w:rStyle w:val="CommentReference"/>
        </w:rPr>
        <w:annotationRef/>
      </w:r>
      <w:r>
        <w:t xml:space="preserve">As vrea sa trecem Cerinta si nr. Pentru a putea identifica mai usor criteriile </w:t>
      </w:r>
    </w:p>
  </w:comment>
  <w:comment w:id="668" w:author="Gabriela" w:date="2023-05-18T10:34:00Z" w:initials="G">
    <w:p w14:paraId="1ABE773F" w14:textId="77777777" w:rsidR="00326183" w:rsidRDefault="00326183" w:rsidP="00C84206">
      <w:pPr>
        <w:pStyle w:val="CommentText"/>
      </w:pPr>
      <w:r>
        <w:rPr>
          <w:rStyle w:val="CommentReference"/>
        </w:rPr>
        <w:annotationRef/>
      </w:r>
      <w:r>
        <w:t>Aici isi completeaza fiecare solicitant dupa caz</w:t>
      </w:r>
    </w:p>
  </w:comment>
  <w:comment w:id="728" w:author="Gabriela" w:date="2023-05-18T10:35:00Z" w:initials="G">
    <w:p w14:paraId="7EBABF33" w14:textId="77777777" w:rsidR="00326183" w:rsidRDefault="00326183" w:rsidP="00A843A3">
      <w:pPr>
        <w:pStyle w:val="CommentText"/>
      </w:pPr>
      <w:r>
        <w:rPr>
          <w:rStyle w:val="CommentReference"/>
        </w:rPr>
        <w:annotationRef/>
      </w:r>
      <w:r>
        <w:t>Aici trebuie sa verificam daca este actualizat. Cei de la Sanatate nu aveau aceast bulet trecut</w:t>
      </w:r>
    </w:p>
  </w:comment>
  <w:comment w:id="797" w:author="Gabriela" w:date="2023-05-18T10:36:00Z" w:initials="G">
    <w:p w14:paraId="3350CADF" w14:textId="77777777" w:rsidR="00326183" w:rsidRDefault="00326183" w:rsidP="00ED518A">
      <w:pPr>
        <w:pStyle w:val="CommentText"/>
      </w:pPr>
      <w:r>
        <w:rPr>
          <w:rStyle w:val="CommentReference"/>
        </w:rPr>
        <w:annotationRef/>
      </w:r>
      <w:r>
        <w:t>Aici completeaza fiecare reprezentat legal dupa caz.</w:t>
      </w:r>
    </w:p>
  </w:comment>
  <w:comment w:id="883" w:author="Gabriela" w:date="2023-05-18T10:37:00Z" w:initials="G">
    <w:p w14:paraId="7955F539" w14:textId="77777777" w:rsidR="00326183" w:rsidRDefault="00326183" w:rsidP="009A35DB">
      <w:pPr>
        <w:pStyle w:val="CommentText"/>
      </w:pPr>
      <w:r>
        <w:rPr>
          <w:rStyle w:val="CommentReference"/>
        </w:rPr>
        <w:annotationRef/>
      </w:r>
      <w:r>
        <w:t>Aici lasam doar FEDR, restul stergem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FAB2D3" w15:done="0"/>
  <w15:commentEx w15:paraId="0A2442CE" w15:done="0"/>
  <w15:commentEx w15:paraId="74C95188" w15:done="0"/>
  <w15:commentEx w15:paraId="50724BF3" w15:done="0"/>
  <w15:commentEx w15:paraId="435FFFF9" w15:done="0"/>
  <w15:commentEx w15:paraId="1ABE773F" w15:done="0"/>
  <w15:commentEx w15:paraId="7EBABF33" w15:done="0"/>
  <w15:commentEx w15:paraId="3350CADF" w15:done="0"/>
  <w15:commentEx w15:paraId="7955F5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8013" w16cex:dateUtc="2023-05-18T07:44:00Z"/>
  <w16cex:commentExtensible w16cex:durableId="28107956" w16cex:dateUtc="2023-05-18T07:15:00Z"/>
  <w16cex:commentExtensible w16cex:durableId="28107A34" w16cex:dateUtc="2023-05-18T07:19:00Z"/>
  <w16cex:commentExtensible w16cex:durableId="28107B0A" w16cex:dateUtc="2023-05-18T07:23:00Z"/>
  <w16cex:commentExtensible w16cex:durableId="28107B45" w16cex:dateUtc="2023-05-18T07:24:00Z"/>
  <w16cex:commentExtensible w16cex:durableId="28107DCE" w16cex:dateUtc="2023-05-18T07:34:00Z"/>
  <w16cex:commentExtensible w16cex:durableId="28107DFC" w16cex:dateUtc="2023-05-18T07:35:00Z"/>
  <w16cex:commentExtensible w16cex:durableId="28107E44" w16cex:dateUtc="2023-05-18T07:36:00Z"/>
  <w16cex:commentExtensible w16cex:durableId="28107E75" w16cex:dateUtc="2023-05-18T0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FAB2D3" w16cid:durableId="28108013"/>
  <w16cid:commentId w16cid:paraId="0A2442CE" w16cid:durableId="28107956"/>
  <w16cid:commentId w16cid:paraId="74C95188" w16cid:durableId="28107A34"/>
  <w16cid:commentId w16cid:paraId="50724BF3" w16cid:durableId="28107B0A"/>
  <w16cid:commentId w16cid:paraId="435FFFF9" w16cid:durableId="28107B45"/>
  <w16cid:commentId w16cid:paraId="1ABE773F" w16cid:durableId="28107DCE"/>
  <w16cid:commentId w16cid:paraId="7EBABF33" w16cid:durableId="28107DFC"/>
  <w16cid:commentId w16cid:paraId="3350CADF" w16cid:durableId="28107E44"/>
  <w16cid:commentId w16cid:paraId="7955F539" w16cid:durableId="28107E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6C494" w14:textId="77777777" w:rsidR="00A45100" w:rsidRDefault="00A45100">
      <w:pPr>
        <w:spacing w:after="0" w:line="240" w:lineRule="auto"/>
      </w:pPr>
      <w:r>
        <w:separator/>
      </w:r>
    </w:p>
  </w:endnote>
  <w:endnote w:type="continuationSeparator" w:id="0">
    <w:p w14:paraId="662B559F" w14:textId="77777777" w:rsidR="00A45100" w:rsidRDefault="00A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D1E3D" w14:textId="77777777" w:rsidR="00A45100" w:rsidRDefault="00A45100">
      <w:pPr>
        <w:spacing w:after="0" w:line="240" w:lineRule="auto"/>
      </w:pPr>
      <w:r>
        <w:separator/>
      </w:r>
    </w:p>
  </w:footnote>
  <w:footnote w:type="continuationSeparator" w:id="0">
    <w:p w14:paraId="3F191586" w14:textId="77777777" w:rsidR="00A45100" w:rsidRDefault="00A4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0846" w14:textId="1146B3D8" w:rsidR="00694857" w:rsidRDefault="00F523D1">
    <w:pPr>
      <w:pStyle w:val="Header"/>
    </w:pPr>
    <w:ins w:id="1088" w:author="Gabriela" w:date="2023-05-18T10:08:00Z">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1"/>
  </w:num>
  <w:num w:numId="3">
    <w:abstractNumId w:val="9"/>
  </w:num>
  <w:num w:numId="4">
    <w:abstractNumId w:val="4"/>
  </w:num>
  <w:num w:numId="5">
    <w:abstractNumId w:val="2"/>
  </w:num>
  <w:num w:numId="6">
    <w:abstractNumId w:val="3"/>
  </w:num>
  <w:num w:numId="7">
    <w:abstractNumId w:val="5"/>
  </w:num>
  <w:num w:numId="8">
    <w:abstractNumId w:val="7"/>
  </w:num>
  <w:num w:numId="9">
    <w:abstractNumId w:val="6"/>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briela">
    <w15:presenceInfo w15:providerId="None" w15:userId="Gabriela"/>
  </w15:person>
  <w15:person w15:author="Cristina">
    <w15:presenceInfo w15:providerId="None" w15:userId="Crist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8C9"/>
    <w:rsid w:val="00050F15"/>
    <w:rsid w:val="00062D81"/>
    <w:rsid w:val="000755DB"/>
    <w:rsid w:val="000B0E18"/>
    <w:rsid w:val="000D1F97"/>
    <w:rsid w:val="00100148"/>
    <w:rsid w:val="00174C25"/>
    <w:rsid w:val="00183088"/>
    <w:rsid w:val="00184F5A"/>
    <w:rsid w:val="00193DF2"/>
    <w:rsid w:val="0019423B"/>
    <w:rsid w:val="0019569F"/>
    <w:rsid w:val="001B2B63"/>
    <w:rsid w:val="001B33AD"/>
    <w:rsid w:val="001C10E3"/>
    <w:rsid w:val="001E1DD1"/>
    <w:rsid w:val="00223355"/>
    <w:rsid w:val="00231C4D"/>
    <w:rsid w:val="0024170C"/>
    <w:rsid w:val="00245C29"/>
    <w:rsid w:val="002A75E2"/>
    <w:rsid w:val="002B7CF4"/>
    <w:rsid w:val="002F6292"/>
    <w:rsid w:val="00311AB4"/>
    <w:rsid w:val="00326183"/>
    <w:rsid w:val="0033613D"/>
    <w:rsid w:val="00345E9B"/>
    <w:rsid w:val="0035348F"/>
    <w:rsid w:val="0035427B"/>
    <w:rsid w:val="003920A3"/>
    <w:rsid w:val="003B1E80"/>
    <w:rsid w:val="003C403D"/>
    <w:rsid w:val="003E151B"/>
    <w:rsid w:val="003F4BA7"/>
    <w:rsid w:val="00441D08"/>
    <w:rsid w:val="004501E9"/>
    <w:rsid w:val="004544CE"/>
    <w:rsid w:val="004B3C4F"/>
    <w:rsid w:val="004B3C66"/>
    <w:rsid w:val="004B52C0"/>
    <w:rsid w:val="004C3718"/>
    <w:rsid w:val="00507164"/>
    <w:rsid w:val="00517B96"/>
    <w:rsid w:val="005359F2"/>
    <w:rsid w:val="0054587A"/>
    <w:rsid w:val="00553EA1"/>
    <w:rsid w:val="005543A6"/>
    <w:rsid w:val="00593390"/>
    <w:rsid w:val="005954C9"/>
    <w:rsid w:val="005B721A"/>
    <w:rsid w:val="005E3F98"/>
    <w:rsid w:val="005F0241"/>
    <w:rsid w:val="005F578F"/>
    <w:rsid w:val="006049BC"/>
    <w:rsid w:val="00637403"/>
    <w:rsid w:val="00663721"/>
    <w:rsid w:val="00673026"/>
    <w:rsid w:val="00694857"/>
    <w:rsid w:val="00695127"/>
    <w:rsid w:val="006D08C4"/>
    <w:rsid w:val="006D74C0"/>
    <w:rsid w:val="006F0A64"/>
    <w:rsid w:val="0071369D"/>
    <w:rsid w:val="00714EAE"/>
    <w:rsid w:val="00721CB6"/>
    <w:rsid w:val="00725043"/>
    <w:rsid w:val="0073653B"/>
    <w:rsid w:val="00751427"/>
    <w:rsid w:val="0075429B"/>
    <w:rsid w:val="00754587"/>
    <w:rsid w:val="007631FC"/>
    <w:rsid w:val="007707C1"/>
    <w:rsid w:val="00773357"/>
    <w:rsid w:val="00773667"/>
    <w:rsid w:val="00796F09"/>
    <w:rsid w:val="007B0B77"/>
    <w:rsid w:val="007C11F6"/>
    <w:rsid w:val="007D6EEB"/>
    <w:rsid w:val="007F41BC"/>
    <w:rsid w:val="008151E3"/>
    <w:rsid w:val="00830349"/>
    <w:rsid w:val="00831A56"/>
    <w:rsid w:val="00853EA0"/>
    <w:rsid w:val="00895132"/>
    <w:rsid w:val="008969F3"/>
    <w:rsid w:val="008B1A3D"/>
    <w:rsid w:val="008B2BB2"/>
    <w:rsid w:val="008C74D5"/>
    <w:rsid w:val="008D6A9C"/>
    <w:rsid w:val="0090498A"/>
    <w:rsid w:val="0092567A"/>
    <w:rsid w:val="009449BA"/>
    <w:rsid w:val="0095169C"/>
    <w:rsid w:val="0098229F"/>
    <w:rsid w:val="00984F6E"/>
    <w:rsid w:val="0098506A"/>
    <w:rsid w:val="009976D9"/>
    <w:rsid w:val="009C41AC"/>
    <w:rsid w:val="009D4A62"/>
    <w:rsid w:val="009E7ED4"/>
    <w:rsid w:val="009F7BD7"/>
    <w:rsid w:val="00A232DE"/>
    <w:rsid w:val="00A250B3"/>
    <w:rsid w:val="00A36A82"/>
    <w:rsid w:val="00A37BF1"/>
    <w:rsid w:val="00A45100"/>
    <w:rsid w:val="00A667B5"/>
    <w:rsid w:val="00A908EC"/>
    <w:rsid w:val="00A913AE"/>
    <w:rsid w:val="00AA55E0"/>
    <w:rsid w:val="00AB0CDA"/>
    <w:rsid w:val="00AD657E"/>
    <w:rsid w:val="00AE4C2E"/>
    <w:rsid w:val="00AF7FBF"/>
    <w:rsid w:val="00B01FD4"/>
    <w:rsid w:val="00B109B8"/>
    <w:rsid w:val="00B21B72"/>
    <w:rsid w:val="00B30149"/>
    <w:rsid w:val="00B33C7F"/>
    <w:rsid w:val="00B4206F"/>
    <w:rsid w:val="00B466BA"/>
    <w:rsid w:val="00B5430D"/>
    <w:rsid w:val="00B5464D"/>
    <w:rsid w:val="00B54FC5"/>
    <w:rsid w:val="00B662BC"/>
    <w:rsid w:val="00BA4167"/>
    <w:rsid w:val="00BB0534"/>
    <w:rsid w:val="00BC2D67"/>
    <w:rsid w:val="00BD55D5"/>
    <w:rsid w:val="00BE3929"/>
    <w:rsid w:val="00BE5757"/>
    <w:rsid w:val="00BF02CD"/>
    <w:rsid w:val="00BF035E"/>
    <w:rsid w:val="00BF4B1A"/>
    <w:rsid w:val="00C0719B"/>
    <w:rsid w:val="00C2216A"/>
    <w:rsid w:val="00C42425"/>
    <w:rsid w:val="00C467D8"/>
    <w:rsid w:val="00C64D98"/>
    <w:rsid w:val="00C652DD"/>
    <w:rsid w:val="00C75AAE"/>
    <w:rsid w:val="00C81B3A"/>
    <w:rsid w:val="00C95F6D"/>
    <w:rsid w:val="00CA601F"/>
    <w:rsid w:val="00CA65F9"/>
    <w:rsid w:val="00CD062E"/>
    <w:rsid w:val="00D309A0"/>
    <w:rsid w:val="00D437C0"/>
    <w:rsid w:val="00D61D10"/>
    <w:rsid w:val="00D63077"/>
    <w:rsid w:val="00DC71B2"/>
    <w:rsid w:val="00DD26FF"/>
    <w:rsid w:val="00DD4451"/>
    <w:rsid w:val="00DD4B93"/>
    <w:rsid w:val="00DE1C7F"/>
    <w:rsid w:val="00E137C7"/>
    <w:rsid w:val="00E30336"/>
    <w:rsid w:val="00E326D5"/>
    <w:rsid w:val="00E32FEC"/>
    <w:rsid w:val="00E43337"/>
    <w:rsid w:val="00E64543"/>
    <w:rsid w:val="00E71372"/>
    <w:rsid w:val="00E7541E"/>
    <w:rsid w:val="00EA4742"/>
    <w:rsid w:val="00ED03BA"/>
    <w:rsid w:val="00EE24E5"/>
    <w:rsid w:val="00EF7499"/>
    <w:rsid w:val="00F0096C"/>
    <w:rsid w:val="00F17D89"/>
    <w:rsid w:val="00F523D1"/>
    <w:rsid w:val="00F72949"/>
    <w:rsid w:val="00F849A4"/>
    <w:rsid w:val="00F872AD"/>
    <w:rsid w:val="00F9058D"/>
    <w:rsid w:val="00FC4C7D"/>
    <w:rsid w:val="00FD3F3C"/>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23686-4458-4821-930C-9645B7FC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Cristina</cp:lastModifiedBy>
  <cp:revision>2</cp:revision>
  <cp:lastPrinted>2023-05-18T06:11:00Z</cp:lastPrinted>
  <dcterms:created xsi:type="dcterms:W3CDTF">2023-05-29T08:13:00Z</dcterms:created>
  <dcterms:modified xsi:type="dcterms:W3CDTF">2023-05-29T08:13:00Z</dcterms:modified>
  <dc:language>en-GB</dc:language>
</cp:coreProperties>
</file>